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514C17" w14:textId="1356E11B" w:rsidR="00F5717B" w:rsidRPr="009F0EFF" w:rsidRDefault="009F0EFF">
      <w:pPr>
        <w:rPr>
          <w:b/>
          <w:bCs/>
          <w:szCs w:val="24"/>
        </w:rPr>
      </w:pPr>
      <w:r w:rsidRPr="009F0EFF">
        <w:rPr>
          <w:b/>
          <w:bCs/>
          <w:szCs w:val="24"/>
        </w:rPr>
        <w:t>Taastuvenergia alade hoonestusõiguse tingimused</w:t>
      </w:r>
    </w:p>
    <w:p w14:paraId="7E59F65F" w14:textId="77777777" w:rsidR="001715CF" w:rsidRPr="00326203" w:rsidRDefault="001715CF" w:rsidP="0013601D">
      <w:pPr>
        <w:ind w:left="426" w:hanging="426"/>
        <w:rPr>
          <w:b/>
          <w:bCs/>
          <w:szCs w:val="24"/>
        </w:rPr>
      </w:pPr>
    </w:p>
    <w:p w14:paraId="020144D7" w14:textId="2F30B528" w:rsidR="00EB0D4B" w:rsidRDefault="00EB0D4B" w:rsidP="002D1D51">
      <w:pPr>
        <w:numPr>
          <w:ilvl w:val="0"/>
          <w:numId w:val="8"/>
        </w:numPr>
        <w:rPr>
          <w:b/>
          <w:bCs/>
          <w:szCs w:val="24"/>
          <w:u w:val="single"/>
        </w:rPr>
      </w:pPr>
      <w:r w:rsidRPr="001004E7">
        <w:rPr>
          <w:b/>
          <w:bCs/>
          <w:szCs w:val="24"/>
          <w:u w:val="single"/>
        </w:rPr>
        <w:t>Võlaõiguslik leping riigimaa arendus</w:t>
      </w:r>
      <w:r w:rsidR="00562BA3" w:rsidRPr="001004E7">
        <w:rPr>
          <w:b/>
          <w:bCs/>
          <w:szCs w:val="24"/>
          <w:u w:val="single"/>
        </w:rPr>
        <w:t>etap</w:t>
      </w:r>
      <w:r w:rsidRPr="001004E7">
        <w:rPr>
          <w:b/>
          <w:bCs/>
          <w:szCs w:val="24"/>
          <w:u w:val="single"/>
        </w:rPr>
        <w:t>iks</w:t>
      </w:r>
    </w:p>
    <w:p w14:paraId="1AE5D67E" w14:textId="77777777" w:rsidR="00D218FE" w:rsidRPr="001004E7" w:rsidRDefault="00D218FE" w:rsidP="00D218FE">
      <w:pPr>
        <w:ind w:left="360" w:firstLine="0"/>
        <w:rPr>
          <w:b/>
          <w:bCs/>
          <w:szCs w:val="24"/>
          <w:u w:val="single"/>
        </w:rPr>
      </w:pPr>
    </w:p>
    <w:p w14:paraId="491B8891" w14:textId="0905AF38" w:rsidR="00EB0D4B" w:rsidRPr="002D1D51" w:rsidRDefault="00EB0D4B">
      <w:pPr>
        <w:numPr>
          <w:ilvl w:val="1"/>
          <w:numId w:val="8"/>
        </w:numPr>
        <w:rPr>
          <w:szCs w:val="24"/>
        </w:rPr>
      </w:pPr>
      <w:r w:rsidRPr="002D1D51">
        <w:rPr>
          <w:b/>
          <w:bCs/>
          <w:szCs w:val="24"/>
        </w:rPr>
        <w:t>Lepingu pooled</w:t>
      </w:r>
      <w:r w:rsidR="002D1D51" w:rsidRPr="002D1D51">
        <w:rPr>
          <w:b/>
          <w:bCs/>
          <w:szCs w:val="24"/>
        </w:rPr>
        <w:t xml:space="preserve"> </w:t>
      </w:r>
      <w:r w:rsidR="002D1D51" w:rsidRPr="0010724D">
        <w:rPr>
          <w:szCs w:val="24"/>
        </w:rPr>
        <w:t>on r</w:t>
      </w:r>
      <w:r w:rsidRPr="0010724D">
        <w:rPr>
          <w:szCs w:val="24"/>
        </w:rPr>
        <w:t>iigile</w:t>
      </w:r>
      <w:r w:rsidR="00101A95">
        <w:rPr>
          <w:szCs w:val="24"/>
        </w:rPr>
        <w:t xml:space="preserve"> (</w:t>
      </w:r>
      <w:r w:rsidR="00101A95">
        <w:rPr>
          <w:i/>
          <w:iCs/>
          <w:szCs w:val="24"/>
        </w:rPr>
        <w:t>omanik</w:t>
      </w:r>
      <w:r w:rsidR="00101A95">
        <w:rPr>
          <w:szCs w:val="24"/>
        </w:rPr>
        <w:t>)</w:t>
      </w:r>
      <w:r w:rsidRPr="002D1D51">
        <w:rPr>
          <w:szCs w:val="24"/>
        </w:rPr>
        <w:t xml:space="preserve"> kuuluva maa riigivara valitseja </w:t>
      </w:r>
      <w:r w:rsidR="00132A30" w:rsidRPr="002D1D51">
        <w:rPr>
          <w:szCs w:val="24"/>
        </w:rPr>
        <w:t>volitatud esindaja (</w:t>
      </w:r>
      <w:r w:rsidR="00132A30" w:rsidRPr="002D1D51">
        <w:rPr>
          <w:i/>
          <w:iCs/>
          <w:szCs w:val="24"/>
        </w:rPr>
        <w:t>omaniku esindaja</w:t>
      </w:r>
      <w:r w:rsidR="00132A30" w:rsidRPr="00882AF1">
        <w:rPr>
          <w:szCs w:val="24"/>
        </w:rPr>
        <w:t>)</w:t>
      </w:r>
      <w:r w:rsidR="002D1D51" w:rsidRPr="00882AF1">
        <w:rPr>
          <w:szCs w:val="24"/>
        </w:rPr>
        <w:t xml:space="preserve"> ja e</w:t>
      </w:r>
      <w:r w:rsidRPr="00CC7350">
        <w:rPr>
          <w:szCs w:val="24"/>
        </w:rPr>
        <w:t>nampakkumise</w:t>
      </w:r>
      <w:r w:rsidRPr="002D1D51">
        <w:rPr>
          <w:szCs w:val="24"/>
        </w:rPr>
        <w:t xml:space="preserve"> võitnud isik, kellega sõlmitakse leping riigimaa arendamiseks ja </w:t>
      </w:r>
      <w:r w:rsidR="00AB0F79" w:rsidRPr="002D1D51">
        <w:rPr>
          <w:szCs w:val="24"/>
        </w:rPr>
        <w:t xml:space="preserve">eelkokkulepe </w:t>
      </w:r>
      <w:r w:rsidRPr="002D1D51">
        <w:rPr>
          <w:szCs w:val="24"/>
        </w:rPr>
        <w:t>hoonestusõiguse seadmise</w:t>
      </w:r>
      <w:r w:rsidR="00AB0F79" w:rsidRPr="002D1D51">
        <w:rPr>
          <w:szCs w:val="24"/>
        </w:rPr>
        <w:t>ks</w:t>
      </w:r>
      <w:r w:rsidR="00B57C3F" w:rsidRPr="002D1D51">
        <w:rPr>
          <w:szCs w:val="24"/>
        </w:rPr>
        <w:t xml:space="preserve"> (</w:t>
      </w:r>
      <w:r w:rsidR="00B57C3F" w:rsidRPr="002D1D51">
        <w:rPr>
          <w:i/>
          <w:iCs/>
          <w:szCs w:val="24"/>
        </w:rPr>
        <w:t>arendaja</w:t>
      </w:r>
      <w:r w:rsidR="008E2912">
        <w:rPr>
          <w:szCs w:val="24"/>
        </w:rPr>
        <w:t xml:space="preserve"> või </w:t>
      </w:r>
      <w:r w:rsidR="008E2912">
        <w:rPr>
          <w:i/>
          <w:iCs/>
          <w:szCs w:val="24"/>
        </w:rPr>
        <w:t>hoonestaja</w:t>
      </w:r>
      <w:r w:rsidR="00B57C3F" w:rsidRPr="002D1D51">
        <w:rPr>
          <w:i/>
          <w:iCs/>
          <w:szCs w:val="24"/>
        </w:rPr>
        <w:t>)</w:t>
      </w:r>
      <w:r w:rsidRPr="002D1D51">
        <w:rPr>
          <w:szCs w:val="24"/>
        </w:rPr>
        <w:t xml:space="preserve">. </w:t>
      </w:r>
    </w:p>
    <w:p w14:paraId="6BC4B4EF" w14:textId="77777777" w:rsidR="00676D37" w:rsidRPr="00676D37" w:rsidRDefault="00B57C3F" w:rsidP="00676D37">
      <w:pPr>
        <w:numPr>
          <w:ilvl w:val="1"/>
          <w:numId w:val="8"/>
        </w:numPr>
        <w:rPr>
          <w:b/>
          <w:bCs/>
          <w:szCs w:val="24"/>
        </w:rPr>
      </w:pPr>
      <w:r w:rsidRPr="001004E7">
        <w:rPr>
          <w:b/>
          <w:bCs/>
          <w:szCs w:val="24"/>
        </w:rPr>
        <w:t>Lepingu ese</w:t>
      </w:r>
      <w:r w:rsidRPr="001004E7">
        <w:rPr>
          <w:szCs w:val="24"/>
        </w:rPr>
        <w:t>: riigile kuuluvad kinnisasjad, millele arendaja võib kavandada taastuvenergia</w:t>
      </w:r>
      <w:r w:rsidR="00336B8B" w:rsidRPr="001004E7">
        <w:rPr>
          <w:szCs w:val="24"/>
        </w:rPr>
        <w:t xml:space="preserve"> </w:t>
      </w:r>
      <w:r w:rsidR="00E76EEF" w:rsidRPr="001004E7">
        <w:rPr>
          <w:szCs w:val="24"/>
        </w:rPr>
        <w:t xml:space="preserve">tootmisega seotud </w:t>
      </w:r>
      <w:r w:rsidRPr="001004E7">
        <w:rPr>
          <w:szCs w:val="24"/>
        </w:rPr>
        <w:t>ehitiste rajamist.</w:t>
      </w:r>
      <w:r w:rsidR="00E76EEF" w:rsidRPr="001004E7">
        <w:rPr>
          <w:szCs w:val="24"/>
        </w:rPr>
        <w:t xml:space="preserve"> Taastuvenergia tootmisega seotud ehitisteks loetakse tuulikud koos nende alusehitisega, päikesepaneelid, energia salvestamise ja transformeerimise seadmed</w:t>
      </w:r>
      <w:r w:rsidR="00C34F0F" w:rsidRPr="001004E7">
        <w:rPr>
          <w:szCs w:val="24"/>
        </w:rPr>
        <w:t xml:space="preserve"> ja rajatised</w:t>
      </w:r>
      <w:r w:rsidR="00E76EEF" w:rsidRPr="001004E7">
        <w:rPr>
          <w:szCs w:val="24"/>
        </w:rPr>
        <w:t>, alajaamad, elektriliinid</w:t>
      </w:r>
      <w:r w:rsidR="00C34F0F" w:rsidRPr="001004E7">
        <w:rPr>
          <w:szCs w:val="24"/>
        </w:rPr>
        <w:t xml:space="preserve">, ehitistele juurdepääsu teed jm taastuvenergia tootmisega otseselt ja lahutamatult seotud ehitised. </w:t>
      </w:r>
    </w:p>
    <w:p w14:paraId="0A96A3A0" w14:textId="61CF60E2" w:rsidR="00676D37" w:rsidRPr="00326203" w:rsidRDefault="00676D37" w:rsidP="00676D37">
      <w:pPr>
        <w:numPr>
          <w:ilvl w:val="1"/>
          <w:numId w:val="8"/>
        </w:numPr>
        <w:rPr>
          <w:b/>
          <w:bCs/>
          <w:szCs w:val="24"/>
        </w:rPr>
      </w:pPr>
      <w:r w:rsidRPr="00326203">
        <w:rPr>
          <w:b/>
          <w:bCs/>
          <w:szCs w:val="24"/>
        </w:rPr>
        <w:t>Omaniku</w:t>
      </w:r>
      <w:r>
        <w:rPr>
          <w:b/>
          <w:bCs/>
          <w:szCs w:val="24"/>
        </w:rPr>
        <w:t xml:space="preserve"> esindaja</w:t>
      </w:r>
      <w:r w:rsidRPr="00326203">
        <w:rPr>
          <w:b/>
          <w:bCs/>
          <w:szCs w:val="24"/>
        </w:rPr>
        <w:t xml:space="preserve"> õigused ja kohustused ehitiste kavandamisel:</w:t>
      </w:r>
    </w:p>
    <w:p w14:paraId="500FEDD1" w14:textId="77777777" w:rsidR="00676D37" w:rsidRDefault="00676D37" w:rsidP="00676D37">
      <w:pPr>
        <w:numPr>
          <w:ilvl w:val="2"/>
          <w:numId w:val="8"/>
        </w:numPr>
        <w:ind w:left="709" w:hanging="709"/>
        <w:rPr>
          <w:szCs w:val="24"/>
        </w:rPr>
      </w:pPr>
      <w:r>
        <w:rPr>
          <w:szCs w:val="24"/>
        </w:rPr>
        <w:t xml:space="preserve">Omaniku esindajal on õigus teha planeerimise või projekteerimise menetluses ettepanekuid ehituskruntide ja servituudialade </w:t>
      </w:r>
      <w:r w:rsidRPr="00D63C0D">
        <w:rPr>
          <w:szCs w:val="24"/>
        </w:rPr>
        <w:t>asukoha ja ulatuse osas. Omaniku esindaja vastab arendajale ja esitab o</w:t>
      </w:r>
      <w:r>
        <w:rPr>
          <w:szCs w:val="24"/>
        </w:rPr>
        <w:t>ma</w:t>
      </w:r>
      <w:r w:rsidRPr="00D63C0D">
        <w:rPr>
          <w:szCs w:val="24"/>
        </w:rPr>
        <w:t xml:space="preserve"> seisukohad hiljemalt ühe kuu jooksul vastava</w:t>
      </w:r>
      <w:r>
        <w:rPr>
          <w:szCs w:val="24"/>
        </w:rPr>
        <w:t xml:space="preserve"> eskiislahenduse, projekti või küsimuse esitamisest.</w:t>
      </w:r>
    </w:p>
    <w:p w14:paraId="0E2349B7" w14:textId="77777777" w:rsidR="00676D37" w:rsidRDefault="00676D37" w:rsidP="00676D37">
      <w:pPr>
        <w:numPr>
          <w:ilvl w:val="2"/>
          <w:numId w:val="8"/>
        </w:numPr>
        <w:ind w:left="709" w:hanging="709"/>
        <w:rPr>
          <w:szCs w:val="24"/>
        </w:rPr>
      </w:pPr>
      <w:r w:rsidRPr="00D218FE">
        <w:rPr>
          <w:szCs w:val="24"/>
        </w:rPr>
        <w:t xml:space="preserve">Omaniku esindaja esitab kinnisasja jagamiseks vajalikud avaldused maakatastrile ja kande tegemiseks kinnistusraamatus. </w:t>
      </w:r>
    </w:p>
    <w:p w14:paraId="7ACF9C56" w14:textId="77777777" w:rsidR="00676D37" w:rsidRPr="00D218FE" w:rsidRDefault="00676D37" w:rsidP="00676D37">
      <w:pPr>
        <w:numPr>
          <w:ilvl w:val="2"/>
          <w:numId w:val="8"/>
        </w:numPr>
        <w:ind w:left="709" w:hanging="709"/>
        <w:rPr>
          <w:szCs w:val="24"/>
        </w:rPr>
      </w:pPr>
      <w:r>
        <w:rPr>
          <w:szCs w:val="24"/>
        </w:rPr>
        <w:t>Omaniku esindajal on õigus k</w:t>
      </w:r>
      <w:r w:rsidRPr="00D218FE">
        <w:rPr>
          <w:szCs w:val="24"/>
        </w:rPr>
        <w:t>ontrollida lepingutingimuste nõuetekohast täitmist</w:t>
      </w:r>
      <w:r>
        <w:rPr>
          <w:szCs w:val="24"/>
        </w:rPr>
        <w:t xml:space="preserve"> ning</w:t>
      </w:r>
      <w:r w:rsidRPr="00D218FE">
        <w:rPr>
          <w:szCs w:val="24"/>
        </w:rPr>
        <w:t xml:space="preserve"> teha vajadusel selleks päringuid </w:t>
      </w:r>
      <w:r>
        <w:rPr>
          <w:szCs w:val="24"/>
        </w:rPr>
        <w:t xml:space="preserve">arendajale, </w:t>
      </w:r>
      <w:r w:rsidRPr="00D218FE">
        <w:rPr>
          <w:szCs w:val="24"/>
        </w:rPr>
        <w:t>asjaomastele isikutele ja asutustele</w:t>
      </w:r>
      <w:r>
        <w:rPr>
          <w:szCs w:val="24"/>
        </w:rPr>
        <w:t>.</w:t>
      </w:r>
    </w:p>
    <w:p w14:paraId="42BB7C16" w14:textId="40ADA128" w:rsidR="00336B8B" w:rsidRPr="00681129" w:rsidRDefault="00336B8B" w:rsidP="002D1D51">
      <w:pPr>
        <w:numPr>
          <w:ilvl w:val="1"/>
          <w:numId w:val="8"/>
        </w:numPr>
        <w:rPr>
          <w:b/>
          <w:bCs/>
          <w:szCs w:val="24"/>
        </w:rPr>
      </w:pPr>
      <w:r w:rsidRPr="001004E7">
        <w:rPr>
          <w:b/>
          <w:bCs/>
          <w:szCs w:val="24"/>
        </w:rPr>
        <w:t xml:space="preserve">Arendaja </w:t>
      </w:r>
      <w:r w:rsidRPr="00681129">
        <w:rPr>
          <w:b/>
          <w:bCs/>
          <w:szCs w:val="24"/>
        </w:rPr>
        <w:t>kohust</w:t>
      </w:r>
      <w:r w:rsidR="00D874D9" w:rsidRPr="00681129">
        <w:rPr>
          <w:b/>
          <w:bCs/>
          <w:szCs w:val="24"/>
        </w:rPr>
        <w:t xml:space="preserve">used </w:t>
      </w:r>
      <w:r w:rsidR="00F45D9D" w:rsidRPr="00681129">
        <w:rPr>
          <w:b/>
          <w:bCs/>
          <w:szCs w:val="24"/>
        </w:rPr>
        <w:t xml:space="preserve">ja õigused </w:t>
      </w:r>
      <w:r w:rsidR="00D874D9" w:rsidRPr="00681129">
        <w:rPr>
          <w:b/>
          <w:bCs/>
          <w:szCs w:val="24"/>
        </w:rPr>
        <w:t>ehitiste kavandamisel</w:t>
      </w:r>
      <w:r w:rsidR="008C62E2" w:rsidRPr="00681129">
        <w:rPr>
          <w:b/>
          <w:bCs/>
          <w:szCs w:val="24"/>
        </w:rPr>
        <w:t>:</w:t>
      </w:r>
    </w:p>
    <w:p w14:paraId="4798F71D" w14:textId="7A390623" w:rsidR="002D1D51" w:rsidRPr="00681129" w:rsidRDefault="00906665" w:rsidP="006F745E">
      <w:pPr>
        <w:pStyle w:val="Loendilik"/>
        <w:numPr>
          <w:ilvl w:val="2"/>
          <w:numId w:val="8"/>
        </w:numPr>
        <w:ind w:left="709" w:hanging="709"/>
        <w:contextualSpacing w:val="0"/>
        <w:rPr>
          <w:szCs w:val="24"/>
        </w:rPr>
      </w:pPr>
      <w:r>
        <w:rPr>
          <w:szCs w:val="24"/>
        </w:rPr>
        <w:t>Arendajal on õigus tutvuda</w:t>
      </w:r>
      <w:r w:rsidRPr="00681129">
        <w:rPr>
          <w:szCs w:val="24"/>
        </w:rPr>
        <w:t xml:space="preserve"> </w:t>
      </w:r>
      <w:r w:rsidR="008024F6" w:rsidRPr="00681129">
        <w:rPr>
          <w:szCs w:val="24"/>
        </w:rPr>
        <w:t>enne lepingu sõlmimist lepingu objekti</w:t>
      </w:r>
      <w:r w:rsidR="002D1D51" w:rsidRPr="00681129">
        <w:rPr>
          <w:szCs w:val="24"/>
        </w:rPr>
        <w:t xml:space="preserve"> hulka kuuluvate kinnisasjadega, sh vajadusel paikvaatlusel. </w:t>
      </w:r>
    </w:p>
    <w:p w14:paraId="72377BE7" w14:textId="78AD7708" w:rsidR="00B23AC0" w:rsidRPr="00681129" w:rsidRDefault="00906665" w:rsidP="006F745E">
      <w:pPr>
        <w:pStyle w:val="Loendilik"/>
        <w:numPr>
          <w:ilvl w:val="2"/>
          <w:numId w:val="8"/>
        </w:numPr>
        <w:ind w:left="709" w:hanging="709"/>
        <w:contextualSpacing w:val="0"/>
        <w:rPr>
          <w:i/>
          <w:iCs/>
          <w:szCs w:val="24"/>
        </w:rPr>
      </w:pPr>
      <w:bookmarkStart w:id="0" w:name="_Hlk181722674"/>
      <w:r>
        <w:rPr>
          <w:szCs w:val="24"/>
        </w:rPr>
        <w:t>Arendajal on kohustus e</w:t>
      </w:r>
      <w:r w:rsidR="002D1D51" w:rsidRPr="00681129">
        <w:rPr>
          <w:szCs w:val="24"/>
        </w:rPr>
        <w:t>sitada k</w:t>
      </w:r>
      <w:r w:rsidR="00D02941" w:rsidRPr="00681129">
        <w:rPr>
          <w:szCs w:val="24"/>
        </w:rPr>
        <w:t>olme</w:t>
      </w:r>
      <w:r w:rsidR="002D1D51" w:rsidRPr="00681129">
        <w:rPr>
          <w:szCs w:val="24"/>
        </w:rPr>
        <w:t xml:space="preserve"> kuu jooksul lepingu sõlmimisest arvates kohalikule omavalitsusele taotlus algatada lepingu eset hõlmav taastuvenergia ehitiste rajamiseks vajalik planeering, välja arvatud juhul, kui see on varem juba algatatud. </w:t>
      </w:r>
      <w:r w:rsidR="00B23AC0" w:rsidRPr="00681129">
        <w:rPr>
          <w:szCs w:val="24"/>
        </w:rPr>
        <w:t>Planeeringu koostamise kohustuse puudumisel tuleb sama aja jooksul esitada taotlus projekteerimistingimuste andmiseks</w:t>
      </w:r>
      <w:bookmarkEnd w:id="0"/>
      <w:r w:rsidR="00B23AC0" w:rsidRPr="00681129">
        <w:rPr>
          <w:szCs w:val="24"/>
        </w:rPr>
        <w:t>.</w:t>
      </w:r>
    </w:p>
    <w:p w14:paraId="503124DA" w14:textId="217E94C0" w:rsidR="00D02941" w:rsidRPr="00681129" w:rsidRDefault="00C34F0F" w:rsidP="006F745E">
      <w:pPr>
        <w:pStyle w:val="Loendilik"/>
        <w:numPr>
          <w:ilvl w:val="2"/>
          <w:numId w:val="8"/>
        </w:numPr>
        <w:ind w:left="709" w:hanging="709"/>
        <w:contextualSpacing w:val="0"/>
        <w:rPr>
          <w:i/>
          <w:iCs/>
          <w:szCs w:val="24"/>
        </w:rPr>
      </w:pPr>
      <w:r w:rsidRPr="00681129">
        <w:rPr>
          <w:szCs w:val="24"/>
        </w:rPr>
        <w:t>A</w:t>
      </w:r>
      <w:r w:rsidR="00D62B4B" w:rsidRPr="00681129">
        <w:rPr>
          <w:szCs w:val="24"/>
        </w:rPr>
        <w:t xml:space="preserve">rendaja </w:t>
      </w:r>
      <w:r w:rsidRPr="00681129">
        <w:rPr>
          <w:szCs w:val="24"/>
        </w:rPr>
        <w:t xml:space="preserve">peab </w:t>
      </w:r>
      <w:bookmarkStart w:id="1" w:name="_Hlk180254378"/>
      <w:r w:rsidR="008024F6" w:rsidRPr="00681129">
        <w:rPr>
          <w:szCs w:val="24"/>
        </w:rPr>
        <w:t>t</w:t>
      </w:r>
      <w:r w:rsidR="008C62E2" w:rsidRPr="00681129">
        <w:rPr>
          <w:szCs w:val="24"/>
        </w:rPr>
        <w:t>egema</w:t>
      </w:r>
      <w:r w:rsidR="008024F6" w:rsidRPr="00681129">
        <w:rPr>
          <w:szCs w:val="24"/>
        </w:rPr>
        <w:t xml:space="preserve"> kõik endast olenev</w:t>
      </w:r>
      <w:r w:rsidR="008C62E2" w:rsidRPr="00681129">
        <w:rPr>
          <w:szCs w:val="24"/>
        </w:rPr>
        <w:t>a</w:t>
      </w:r>
      <w:r w:rsidR="008024F6" w:rsidRPr="00681129">
        <w:rPr>
          <w:szCs w:val="24"/>
        </w:rPr>
        <w:t>, et</w:t>
      </w:r>
      <w:r w:rsidR="00B23AC0" w:rsidRPr="00681129">
        <w:rPr>
          <w:szCs w:val="24"/>
        </w:rPr>
        <w:t xml:space="preserve"> </w:t>
      </w:r>
      <w:r w:rsidR="00B23AC0" w:rsidRPr="00681129">
        <w:rPr>
          <w:b/>
          <w:bCs/>
          <w:szCs w:val="24"/>
        </w:rPr>
        <w:t>kolme aasta jooksul</w:t>
      </w:r>
      <w:r w:rsidR="00B23AC0" w:rsidRPr="00681129">
        <w:rPr>
          <w:szCs w:val="24"/>
        </w:rPr>
        <w:t xml:space="preserve"> lepingu sõlmimisest arvates</w:t>
      </w:r>
      <w:r w:rsidR="00184C8B" w:rsidRPr="00681129">
        <w:rPr>
          <w:szCs w:val="24"/>
        </w:rPr>
        <w:t xml:space="preserve"> </w:t>
      </w:r>
      <w:r w:rsidR="00B23AC0" w:rsidRPr="00681129">
        <w:rPr>
          <w:szCs w:val="24"/>
        </w:rPr>
        <w:t>saaks</w:t>
      </w:r>
      <w:r w:rsidR="005C534B" w:rsidRPr="00681129">
        <w:rPr>
          <w:szCs w:val="24"/>
        </w:rPr>
        <w:t xml:space="preserve"> taastuvenergia ehitiste rajamise eelduseks olev</w:t>
      </w:r>
      <w:r w:rsidR="008024F6" w:rsidRPr="00681129">
        <w:rPr>
          <w:szCs w:val="24"/>
        </w:rPr>
        <w:t xml:space="preserve"> </w:t>
      </w:r>
      <w:r w:rsidR="00B23AC0" w:rsidRPr="00681129">
        <w:rPr>
          <w:b/>
          <w:bCs/>
          <w:szCs w:val="24"/>
        </w:rPr>
        <w:t>planeering</w:t>
      </w:r>
      <w:r w:rsidR="00184C8B" w:rsidRPr="00681129">
        <w:rPr>
          <w:b/>
          <w:bCs/>
          <w:szCs w:val="24"/>
        </w:rPr>
        <w:t xml:space="preserve"> kehtestatud</w:t>
      </w:r>
      <w:r w:rsidR="0010724D">
        <w:rPr>
          <w:b/>
          <w:bCs/>
          <w:szCs w:val="24"/>
        </w:rPr>
        <w:t xml:space="preserve"> ja</w:t>
      </w:r>
      <w:r w:rsidR="00B23AC0" w:rsidRPr="00681129">
        <w:rPr>
          <w:b/>
          <w:bCs/>
          <w:szCs w:val="24"/>
        </w:rPr>
        <w:t xml:space="preserve">  antud  ehitusluba</w:t>
      </w:r>
      <w:r w:rsidR="00D02941" w:rsidRPr="00681129">
        <w:rPr>
          <w:b/>
          <w:bCs/>
          <w:szCs w:val="24"/>
        </w:rPr>
        <w:t>.</w:t>
      </w:r>
    </w:p>
    <w:p w14:paraId="4FFD281A" w14:textId="167251C9" w:rsidR="00FA567B" w:rsidRPr="00681129" w:rsidRDefault="00B23AC0" w:rsidP="006F745E">
      <w:pPr>
        <w:pStyle w:val="Loendilik"/>
        <w:numPr>
          <w:ilvl w:val="2"/>
          <w:numId w:val="8"/>
        </w:numPr>
        <w:ind w:left="709" w:hanging="709"/>
        <w:contextualSpacing w:val="0"/>
        <w:rPr>
          <w:i/>
          <w:iCs/>
          <w:szCs w:val="24"/>
        </w:rPr>
      </w:pPr>
      <w:r w:rsidRPr="00681129">
        <w:rPr>
          <w:szCs w:val="24"/>
        </w:rPr>
        <w:t>Kui lepingu eseme</w:t>
      </w:r>
      <w:r w:rsidR="00D218FE" w:rsidRPr="00681129">
        <w:rPr>
          <w:szCs w:val="24"/>
        </w:rPr>
        <w:t>k</w:t>
      </w:r>
      <w:r w:rsidRPr="00681129">
        <w:rPr>
          <w:szCs w:val="24"/>
        </w:rPr>
        <w:t xml:space="preserve">s olevatest kinnisasjadest on vaja moodustada planeeringule või projekteerimistingimustele vastavad krundid, </w:t>
      </w:r>
      <w:r w:rsidR="00D218FE" w:rsidRPr="00681129">
        <w:rPr>
          <w:szCs w:val="24"/>
        </w:rPr>
        <w:t xml:space="preserve">korraldab arendaja kruntide moodustamise selliselt, et </w:t>
      </w:r>
      <w:r w:rsidRPr="00681129">
        <w:rPr>
          <w:szCs w:val="24"/>
        </w:rPr>
        <w:t xml:space="preserve">need </w:t>
      </w:r>
      <w:r w:rsidR="00D218FE" w:rsidRPr="00681129">
        <w:rPr>
          <w:szCs w:val="24"/>
        </w:rPr>
        <w:t>saavad maa</w:t>
      </w:r>
      <w:r w:rsidR="00B3735C" w:rsidRPr="00681129">
        <w:rPr>
          <w:szCs w:val="24"/>
        </w:rPr>
        <w:t>katastris</w:t>
      </w:r>
      <w:r w:rsidR="00D218FE" w:rsidRPr="00681129">
        <w:rPr>
          <w:szCs w:val="24"/>
        </w:rPr>
        <w:t xml:space="preserve"> registreeritud </w:t>
      </w:r>
      <w:r w:rsidRPr="00681129">
        <w:rPr>
          <w:szCs w:val="24"/>
        </w:rPr>
        <w:t xml:space="preserve">hiljemalt punktis 1.3.3 nimetatud tähtajaks. </w:t>
      </w:r>
    </w:p>
    <w:p w14:paraId="19897362" w14:textId="1CADE168" w:rsidR="00FA567B" w:rsidRDefault="00B23AC0" w:rsidP="006F745E">
      <w:pPr>
        <w:pStyle w:val="Loendilik"/>
        <w:numPr>
          <w:ilvl w:val="2"/>
          <w:numId w:val="8"/>
        </w:numPr>
        <w:ind w:left="709" w:hanging="709"/>
        <w:contextualSpacing w:val="0"/>
        <w:rPr>
          <w:i/>
          <w:iCs/>
          <w:szCs w:val="24"/>
        </w:rPr>
      </w:pPr>
      <w:r w:rsidRPr="00882AF1">
        <w:rPr>
          <w:szCs w:val="24"/>
        </w:rPr>
        <w:t>Punktis 1.3.3 n</w:t>
      </w:r>
      <w:r w:rsidR="006F5924" w:rsidRPr="00882AF1">
        <w:rPr>
          <w:szCs w:val="24"/>
        </w:rPr>
        <w:t>imetatud tähtaega või</w:t>
      </w:r>
      <w:r w:rsidR="00C34F0F" w:rsidRPr="00882AF1">
        <w:rPr>
          <w:szCs w:val="24"/>
        </w:rPr>
        <w:t>b</w:t>
      </w:r>
      <w:r w:rsidR="006F5924" w:rsidRPr="00882AF1">
        <w:rPr>
          <w:szCs w:val="24"/>
        </w:rPr>
        <w:t xml:space="preserve"> </w:t>
      </w:r>
      <w:r w:rsidRPr="00882AF1">
        <w:rPr>
          <w:szCs w:val="24"/>
        </w:rPr>
        <w:t>omanik</w:t>
      </w:r>
      <w:r w:rsidR="004A05B4" w:rsidRPr="00882AF1">
        <w:rPr>
          <w:szCs w:val="24"/>
        </w:rPr>
        <w:t xml:space="preserve">u esindaja </w:t>
      </w:r>
      <w:r w:rsidR="006F5924" w:rsidRPr="00882AF1">
        <w:rPr>
          <w:szCs w:val="24"/>
        </w:rPr>
        <w:t>pikendada juhul, kui planeeri</w:t>
      </w:r>
      <w:r w:rsidR="00DD06A1" w:rsidRPr="00882AF1">
        <w:rPr>
          <w:szCs w:val="24"/>
        </w:rPr>
        <w:t>ngu kehtestami</w:t>
      </w:r>
      <w:r w:rsidR="004A05B4" w:rsidRPr="00882AF1">
        <w:rPr>
          <w:szCs w:val="24"/>
        </w:rPr>
        <w:t xml:space="preserve">ne viibib </w:t>
      </w:r>
      <w:r w:rsidR="006F5924" w:rsidRPr="00882AF1">
        <w:rPr>
          <w:szCs w:val="24"/>
        </w:rPr>
        <w:t>arendaja tegevusest või tegevusetusest</w:t>
      </w:r>
      <w:r w:rsidR="004A05B4" w:rsidRPr="00882AF1">
        <w:rPr>
          <w:szCs w:val="24"/>
        </w:rPr>
        <w:t xml:space="preserve"> mitteolenevatel põhjustel, sh juhul kui </w:t>
      </w:r>
      <w:r w:rsidR="006F5924" w:rsidRPr="00882AF1">
        <w:rPr>
          <w:szCs w:val="24"/>
        </w:rPr>
        <w:t xml:space="preserve">planeeringu jõustumine viibib </w:t>
      </w:r>
      <w:r w:rsidR="004A05B4" w:rsidRPr="00882AF1">
        <w:rPr>
          <w:szCs w:val="24"/>
        </w:rPr>
        <w:t xml:space="preserve">kolmandast osapoolest tulenevalt </w:t>
      </w:r>
      <w:r w:rsidR="006F5924" w:rsidRPr="00882AF1">
        <w:rPr>
          <w:szCs w:val="24"/>
        </w:rPr>
        <w:t>kohtumenetluse tõttu</w:t>
      </w:r>
      <w:r w:rsidR="004A05B4" w:rsidRPr="00882AF1">
        <w:rPr>
          <w:szCs w:val="24"/>
        </w:rPr>
        <w:t>.</w:t>
      </w:r>
      <w:r w:rsidR="00C34F0F" w:rsidRPr="00FA567B">
        <w:rPr>
          <w:szCs w:val="24"/>
        </w:rPr>
        <w:t xml:space="preserve"> </w:t>
      </w:r>
      <w:bookmarkEnd w:id="1"/>
      <w:r w:rsidR="004A05B4" w:rsidRPr="00FA567B">
        <w:rPr>
          <w:szCs w:val="24"/>
        </w:rPr>
        <w:t>Tähtaja p</w:t>
      </w:r>
      <w:r w:rsidR="00D874D9" w:rsidRPr="00FA567B">
        <w:rPr>
          <w:szCs w:val="24"/>
        </w:rPr>
        <w:t xml:space="preserve">ikendamise taotlus tuleb omaniku esindajale esitada hiljemalt </w:t>
      </w:r>
      <w:r w:rsidR="00B055C1" w:rsidRPr="00FA567B">
        <w:rPr>
          <w:szCs w:val="24"/>
        </w:rPr>
        <w:t>10 päeva</w:t>
      </w:r>
      <w:r w:rsidR="00D874D9" w:rsidRPr="00FA567B">
        <w:rPr>
          <w:szCs w:val="24"/>
        </w:rPr>
        <w:t xml:space="preserve"> jooksul pikendamise eelduseks oleva asjaolu teadasaamisest</w:t>
      </w:r>
      <w:r w:rsidR="004A05B4" w:rsidRPr="00FA567B">
        <w:rPr>
          <w:szCs w:val="24"/>
        </w:rPr>
        <w:t>,</w:t>
      </w:r>
      <w:r w:rsidR="00B055C1" w:rsidRPr="00FA567B">
        <w:rPr>
          <w:szCs w:val="24"/>
        </w:rPr>
        <w:t xml:space="preserve"> kuid mitte hiljem kui </w:t>
      </w:r>
      <w:r w:rsidR="004A05B4" w:rsidRPr="00FA567B">
        <w:rPr>
          <w:szCs w:val="24"/>
        </w:rPr>
        <w:t>üks</w:t>
      </w:r>
      <w:r w:rsidR="00B055C1" w:rsidRPr="00FA567B">
        <w:rPr>
          <w:szCs w:val="24"/>
        </w:rPr>
        <w:t xml:space="preserve"> kuu </w:t>
      </w:r>
      <w:r w:rsidR="004A05B4" w:rsidRPr="00FA567B">
        <w:rPr>
          <w:szCs w:val="24"/>
        </w:rPr>
        <w:t>enne punktis 1.3.3 nimeta</w:t>
      </w:r>
      <w:r w:rsidR="00984F9A">
        <w:rPr>
          <w:szCs w:val="24"/>
        </w:rPr>
        <w:t>t</w:t>
      </w:r>
      <w:r w:rsidR="004A05B4" w:rsidRPr="00FA567B">
        <w:rPr>
          <w:szCs w:val="24"/>
        </w:rPr>
        <w:t xml:space="preserve">ud </w:t>
      </w:r>
      <w:r w:rsidR="00B055C1" w:rsidRPr="00FA567B">
        <w:rPr>
          <w:szCs w:val="24"/>
        </w:rPr>
        <w:t>tähtaja s</w:t>
      </w:r>
      <w:r w:rsidR="004A05B4" w:rsidRPr="00FA567B">
        <w:rPr>
          <w:szCs w:val="24"/>
        </w:rPr>
        <w:t>a</w:t>
      </w:r>
      <w:r w:rsidR="00B055C1" w:rsidRPr="00FA567B">
        <w:rPr>
          <w:szCs w:val="24"/>
        </w:rPr>
        <w:t>abumi</w:t>
      </w:r>
      <w:r w:rsidR="004A05B4" w:rsidRPr="00FA567B">
        <w:rPr>
          <w:szCs w:val="24"/>
        </w:rPr>
        <w:t>st.</w:t>
      </w:r>
      <w:r w:rsidR="004A05B4" w:rsidRPr="00FA567B">
        <w:rPr>
          <w:i/>
          <w:iCs/>
          <w:szCs w:val="24"/>
        </w:rPr>
        <w:t xml:space="preserve"> </w:t>
      </w:r>
    </w:p>
    <w:p w14:paraId="5620B1B2" w14:textId="24DE1868" w:rsidR="00D218FE" w:rsidRPr="00681129" w:rsidRDefault="00FA567B" w:rsidP="006F745E">
      <w:pPr>
        <w:pStyle w:val="Loendilik"/>
        <w:numPr>
          <w:ilvl w:val="2"/>
          <w:numId w:val="8"/>
        </w:numPr>
        <w:ind w:left="709" w:hanging="709"/>
        <w:contextualSpacing w:val="0"/>
        <w:rPr>
          <w:i/>
          <w:iCs/>
          <w:szCs w:val="24"/>
        </w:rPr>
      </w:pPr>
      <w:r w:rsidRPr="00681129">
        <w:rPr>
          <w:szCs w:val="24"/>
        </w:rPr>
        <w:lastRenderedPageBreak/>
        <w:t>P</w:t>
      </w:r>
      <w:r w:rsidR="008C62E2" w:rsidRPr="00681129">
        <w:rPr>
          <w:szCs w:val="24"/>
        </w:rPr>
        <w:t>lan</w:t>
      </w:r>
      <w:r w:rsidR="009F21E5" w:rsidRPr="00681129">
        <w:rPr>
          <w:szCs w:val="24"/>
        </w:rPr>
        <w:t>e</w:t>
      </w:r>
      <w:r w:rsidR="008C62E2" w:rsidRPr="00681129">
        <w:rPr>
          <w:szCs w:val="24"/>
        </w:rPr>
        <w:t>erimis</w:t>
      </w:r>
      <w:r w:rsidR="00835D8E" w:rsidRPr="00681129">
        <w:rPr>
          <w:szCs w:val="24"/>
        </w:rPr>
        <w:t xml:space="preserve">el </w:t>
      </w:r>
      <w:r w:rsidR="009F21E5" w:rsidRPr="00681129">
        <w:rPr>
          <w:szCs w:val="24"/>
        </w:rPr>
        <w:t>ja/või projekteerimis</w:t>
      </w:r>
      <w:r w:rsidR="00835D8E" w:rsidRPr="00681129">
        <w:rPr>
          <w:szCs w:val="24"/>
        </w:rPr>
        <w:t>el</w:t>
      </w:r>
      <w:r w:rsidR="003D4522" w:rsidRPr="00681129">
        <w:rPr>
          <w:szCs w:val="24"/>
        </w:rPr>
        <w:t xml:space="preserve"> </w:t>
      </w:r>
      <w:bookmarkStart w:id="2" w:name="_Hlk180254676"/>
      <w:r w:rsidRPr="00681129">
        <w:rPr>
          <w:szCs w:val="24"/>
        </w:rPr>
        <w:t xml:space="preserve">peab </w:t>
      </w:r>
      <w:r w:rsidR="00906665">
        <w:rPr>
          <w:szCs w:val="24"/>
        </w:rPr>
        <w:t xml:space="preserve">arendaja </w:t>
      </w:r>
      <w:r w:rsidR="003D4522" w:rsidRPr="00681129">
        <w:rPr>
          <w:szCs w:val="24"/>
        </w:rPr>
        <w:t>tagama</w:t>
      </w:r>
      <w:r w:rsidR="00835D8E" w:rsidRPr="00681129">
        <w:rPr>
          <w:szCs w:val="24"/>
        </w:rPr>
        <w:t xml:space="preserve">, </w:t>
      </w:r>
      <w:r w:rsidR="008C62E2" w:rsidRPr="00681129">
        <w:rPr>
          <w:szCs w:val="24"/>
        </w:rPr>
        <w:t>et ehituskruntide</w:t>
      </w:r>
      <w:r w:rsidR="009F21E5" w:rsidRPr="00681129">
        <w:rPr>
          <w:szCs w:val="24"/>
        </w:rPr>
        <w:t>, ehitiste</w:t>
      </w:r>
      <w:r w:rsidR="005F1B39" w:rsidRPr="00681129">
        <w:rPr>
          <w:szCs w:val="24"/>
        </w:rPr>
        <w:t xml:space="preserve"> ja taristu </w:t>
      </w:r>
      <w:r w:rsidR="008C62E2" w:rsidRPr="00681129">
        <w:rPr>
          <w:szCs w:val="24"/>
        </w:rPr>
        <w:t xml:space="preserve">asetus </w:t>
      </w:r>
      <w:r w:rsidR="009F21E5" w:rsidRPr="00681129">
        <w:rPr>
          <w:szCs w:val="24"/>
        </w:rPr>
        <w:t>ning</w:t>
      </w:r>
      <w:r w:rsidR="008C62E2" w:rsidRPr="00681129">
        <w:rPr>
          <w:szCs w:val="24"/>
        </w:rPr>
        <w:t xml:space="preserve"> ehit</w:t>
      </w:r>
      <w:r w:rsidR="009F21E5" w:rsidRPr="00681129">
        <w:rPr>
          <w:szCs w:val="24"/>
        </w:rPr>
        <w:t>ami</w:t>
      </w:r>
      <w:r w:rsidR="00E76EEF" w:rsidRPr="00681129">
        <w:rPr>
          <w:szCs w:val="24"/>
        </w:rPr>
        <w:t>n</w:t>
      </w:r>
      <w:r w:rsidR="009F21E5" w:rsidRPr="00681129">
        <w:rPr>
          <w:szCs w:val="24"/>
        </w:rPr>
        <w:t>e</w:t>
      </w:r>
      <w:r w:rsidR="005F1B39" w:rsidRPr="00681129">
        <w:rPr>
          <w:szCs w:val="24"/>
        </w:rPr>
        <w:t xml:space="preserve"> </w:t>
      </w:r>
      <w:r w:rsidR="00E76EEF" w:rsidRPr="00681129">
        <w:rPr>
          <w:szCs w:val="24"/>
        </w:rPr>
        <w:t xml:space="preserve">ja kasutamine energiatootmise eesmärgil </w:t>
      </w:r>
      <w:r w:rsidR="005F1B39" w:rsidRPr="00681129">
        <w:rPr>
          <w:szCs w:val="24"/>
        </w:rPr>
        <w:t>häiriks võimalikult vähe maa põllumajanduslikku või metsamajanduslikku kasutamist</w:t>
      </w:r>
      <w:r w:rsidR="00DC6308" w:rsidRPr="00681129">
        <w:rPr>
          <w:szCs w:val="24"/>
        </w:rPr>
        <w:t xml:space="preserve">, sh kavandama servituudialad ehitistele (nt teed, elektriliinid, postalajaamad jne), mille rajamiseks ei ole mõistlik moodustada eraldi kinnisasja. </w:t>
      </w:r>
    </w:p>
    <w:p w14:paraId="7E76AD8F" w14:textId="60002EAB" w:rsidR="00D218FE" w:rsidRPr="00681129" w:rsidRDefault="00906665" w:rsidP="006F745E">
      <w:pPr>
        <w:pStyle w:val="Loendilik"/>
        <w:numPr>
          <w:ilvl w:val="2"/>
          <w:numId w:val="8"/>
        </w:numPr>
        <w:ind w:left="709" w:hanging="709"/>
        <w:contextualSpacing w:val="0"/>
        <w:rPr>
          <w:i/>
          <w:iCs/>
          <w:szCs w:val="24"/>
        </w:rPr>
      </w:pPr>
      <w:r>
        <w:rPr>
          <w:szCs w:val="24"/>
        </w:rPr>
        <w:t>Arendaja on kohustatud esitama</w:t>
      </w:r>
      <w:r w:rsidRPr="00681129">
        <w:rPr>
          <w:szCs w:val="24"/>
        </w:rPr>
        <w:t xml:space="preserve"> </w:t>
      </w:r>
      <w:r w:rsidR="009F21E5" w:rsidRPr="00681129">
        <w:rPr>
          <w:szCs w:val="24"/>
        </w:rPr>
        <w:t>omaniku</w:t>
      </w:r>
      <w:r w:rsidR="009D728A" w:rsidRPr="00681129">
        <w:rPr>
          <w:szCs w:val="24"/>
        </w:rPr>
        <w:t xml:space="preserve"> esindajale</w:t>
      </w:r>
      <w:r w:rsidR="009F21E5" w:rsidRPr="00681129">
        <w:rPr>
          <w:szCs w:val="24"/>
        </w:rPr>
        <w:t xml:space="preserve"> planeeringu eskiislahendus</w:t>
      </w:r>
      <w:bookmarkEnd w:id="2"/>
      <w:r>
        <w:rPr>
          <w:szCs w:val="24"/>
        </w:rPr>
        <w:t>e</w:t>
      </w:r>
      <w:r w:rsidR="00436629" w:rsidRPr="00681129">
        <w:rPr>
          <w:szCs w:val="24"/>
        </w:rPr>
        <w:t xml:space="preserve"> </w:t>
      </w:r>
      <w:r w:rsidR="009D728A" w:rsidRPr="00882AF1">
        <w:rPr>
          <w:szCs w:val="24"/>
        </w:rPr>
        <w:t>kooskõlastamiseks</w:t>
      </w:r>
      <w:r w:rsidR="009D728A" w:rsidRPr="008D6ECF">
        <w:rPr>
          <w:szCs w:val="24"/>
        </w:rPr>
        <w:t xml:space="preserve"> </w:t>
      </w:r>
      <w:r w:rsidR="00436629" w:rsidRPr="00681129">
        <w:rPr>
          <w:szCs w:val="24"/>
        </w:rPr>
        <w:t xml:space="preserve">enne selle </w:t>
      </w:r>
      <w:r w:rsidR="004A05B4" w:rsidRPr="00681129">
        <w:rPr>
          <w:szCs w:val="24"/>
        </w:rPr>
        <w:t>avalikustamist kohaliku omavalitsuste poolt</w:t>
      </w:r>
      <w:r w:rsidR="00D218FE" w:rsidRPr="00681129">
        <w:rPr>
          <w:szCs w:val="24"/>
        </w:rPr>
        <w:t xml:space="preserve"> </w:t>
      </w:r>
      <w:r w:rsidR="00FA567B" w:rsidRPr="00681129">
        <w:rPr>
          <w:szCs w:val="24"/>
        </w:rPr>
        <w:t>ning projektlahendus</w:t>
      </w:r>
      <w:r>
        <w:rPr>
          <w:szCs w:val="24"/>
        </w:rPr>
        <w:t>e</w:t>
      </w:r>
      <w:r w:rsidR="00FA567B" w:rsidRPr="00681129">
        <w:rPr>
          <w:szCs w:val="24"/>
        </w:rPr>
        <w:t xml:space="preserve"> enne ehitusloa taotluse esitamist</w:t>
      </w:r>
      <w:r w:rsidR="00D218FE" w:rsidRPr="00681129">
        <w:rPr>
          <w:szCs w:val="24"/>
        </w:rPr>
        <w:t xml:space="preserve">. </w:t>
      </w:r>
      <w:bookmarkStart w:id="3" w:name="_Hlk180254770"/>
      <w:r w:rsidR="009F21E5" w:rsidRPr="00681129">
        <w:rPr>
          <w:szCs w:val="24"/>
        </w:rPr>
        <w:t xml:space="preserve">Ehitiste kavandamisel projekteerimistingimuste alusel </w:t>
      </w:r>
      <w:bookmarkEnd w:id="3"/>
      <w:r w:rsidR="009F21E5" w:rsidRPr="00681129">
        <w:rPr>
          <w:szCs w:val="24"/>
        </w:rPr>
        <w:t xml:space="preserve">tuleb </w:t>
      </w:r>
      <w:r w:rsidR="00D218FE" w:rsidRPr="00681129">
        <w:rPr>
          <w:szCs w:val="24"/>
        </w:rPr>
        <w:t>omaniku</w:t>
      </w:r>
      <w:r w:rsidR="009D728A" w:rsidRPr="00681129">
        <w:rPr>
          <w:szCs w:val="24"/>
        </w:rPr>
        <w:t xml:space="preserve"> esindajaga kooskõlastada </w:t>
      </w:r>
      <w:r w:rsidR="00951A2E">
        <w:rPr>
          <w:szCs w:val="24"/>
        </w:rPr>
        <w:t xml:space="preserve">vaid </w:t>
      </w:r>
      <w:r w:rsidR="009D728A" w:rsidRPr="00681129">
        <w:rPr>
          <w:szCs w:val="24"/>
        </w:rPr>
        <w:t>projektlahendus</w:t>
      </w:r>
      <w:r w:rsidR="00951A2E" w:rsidRPr="00951A2E">
        <w:rPr>
          <w:szCs w:val="24"/>
        </w:rPr>
        <w:t xml:space="preserve"> </w:t>
      </w:r>
      <w:r w:rsidR="00951A2E" w:rsidRPr="00681129">
        <w:rPr>
          <w:szCs w:val="24"/>
        </w:rPr>
        <w:t>enne ehitusloa taotluse esitamist</w:t>
      </w:r>
      <w:r w:rsidR="00FA567B" w:rsidRPr="00681129">
        <w:rPr>
          <w:szCs w:val="24"/>
        </w:rPr>
        <w:t>.</w:t>
      </w:r>
      <w:bookmarkStart w:id="4" w:name="_Hlk180254898"/>
    </w:p>
    <w:p w14:paraId="560D809C" w14:textId="198445CA" w:rsidR="00D218FE" w:rsidRPr="00882AF1" w:rsidRDefault="00906665" w:rsidP="006F745E">
      <w:pPr>
        <w:pStyle w:val="Loendilik"/>
        <w:numPr>
          <w:ilvl w:val="2"/>
          <w:numId w:val="8"/>
        </w:numPr>
        <w:ind w:left="709" w:hanging="709"/>
        <w:contextualSpacing w:val="0"/>
        <w:rPr>
          <w:i/>
          <w:iCs/>
          <w:szCs w:val="24"/>
        </w:rPr>
      </w:pPr>
      <w:r w:rsidRPr="00882AF1">
        <w:rPr>
          <w:szCs w:val="24"/>
        </w:rPr>
        <w:t xml:space="preserve">Arendaja on kohustatud arvestama </w:t>
      </w:r>
      <w:r w:rsidR="00AB3A5C" w:rsidRPr="00882AF1">
        <w:rPr>
          <w:szCs w:val="24"/>
        </w:rPr>
        <w:t>omaniku esindaja poolt planeeringulahenduse ja/või</w:t>
      </w:r>
      <w:r w:rsidR="00D218FE" w:rsidRPr="00882AF1">
        <w:rPr>
          <w:szCs w:val="24"/>
        </w:rPr>
        <w:t xml:space="preserve"> projektlahenduse</w:t>
      </w:r>
      <w:r w:rsidR="00AB3A5C" w:rsidRPr="00882AF1">
        <w:rPr>
          <w:szCs w:val="24"/>
        </w:rPr>
        <w:t xml:space="preserve"> </w:t>
      </w:r>
      <w:r w:rsidR="00D218FE" w:rsidRPr="00882AF1">
        <w:rPr>
          <w:szCs w:val="24"/>
        </w:rPr>
        <w:t>kohta</w:t>
      </w:r>
      <w:r w:rsidR="00AB3A5C" w:rsidRPr="00882AF1">
        <w:rPr>
          <w:szCs w:val="24"/>
        </w:rPr>
        <w:t xml:space="preserve"> esitatud ettepanekutega</w:t>
      </w:r>
      <w:r w:rsidR="00BA49A7" w:rsidRPr="00882AF1">
        <w:rPr>
          <w:szCs w:val="24"/>
        </w:rPr>
        <w:t xml:space="preserve">. Kui nimetatud ettepanekute arvestamine ei ole võimalik, siis </w:t>
      </w:r>
      <w:r w:rsidRPr="00882AF1">
        <w:rPr>
          <w:szCs w:val="24"/>
        </w:rPr>
        <w:t xml:space="preserve">on arendaja kohustatud </w:t>
      </w:r>
      <w:r w:rsidR="00BA49A7" w:rsidRPr="00882AF1">
        <w:rPr>
          <w:szCs w:val="24"/>
        </w:rPr>
        <w:t xml:space="preserve">selgitama omaniku esindajale vastavaid asjaolusid ning pakkuma lahendusi, mis arvestaks omaniku huvidega. </w:t>
      </w:r>
      <w:bookmarkEnd w:id="4"/>
    </w:p>
    <w:p w14:paraId="04227FDB" w14:textId="77777777" w:rsidR="00E84A52" w:rsidRPr="00882AF1" w:rsidRDefault="00DD22D8" w:rsidP="006F745E">
      <w:pPr>
        <w:pStyle w:val="Loendilik"/>
        <w:numPr>
          <w:ilvl w:val="2"/>
          <w:numId w:val="8"/>
        </w:numPr>
        <w:ind w:left="709" w:hanging="709"/>
        <w:contextualSpacing w:val="0"/>
        <w:rPr>
          <w:i/>
          <w:iCs/>
          <w:szCs w:val="24"/>
        </w:rPr>
      </w:pPr>
      <w:r w:rsidRPr="00681129">
        <w:t xml:space="preserve">Arendaja peab </w:t>
      </w:r>
      <w:bookmarkStart w:id="5" w:name="_Hlk180254995"/>
      <w:r w:rsidRPr="00681129">
        <w:t>tegema planeerimisel ja/või projekteerimisel teostatavate botaaniliste inventuuride ning ehitusprotsessi käigus koostööd Keskkonnaametiga</w:t>
      </w:r>
      <w:bookmarkEnd w:id="5"/>
      <w:r w:rsidR="00E84A52">
        <w:t>.</w:t>
      </w:r>
    </w:p>
    <w:p w14:paraId="7EA1A09C" w14:textId="2C9F2203" w:rsidR="00DF238E" w:rsidRPr="009B406A" w:rsidRDefault="00215242" w:rsidP="006F745E">
      <w:pPr>
        <w:pStyle w:val="Loendilik"/>
        <w:numPr>
          <w:ilvl w:val="2"/>
          <w:numId w:val="8"/>
        </w:numPr>
        <w:ind w:left="709" w:hanging="709"/>
        <w:contextualSpacing w:val="0"/>
        <w:rPr>
          <w:i/>
          <w:iCs/>
          <w:szCs w:val="24"/>
        </w:rPr>
      </w:pPr>
      <w:r w:rsidRPr="008D6ECF">
        <w:t xml:space="preserve"> </w:t>
      </w:r>
      <w:r w:rsidR="00DF238E">
        <w:rPr>
          <w:szCs w:val="24"/>
        </w:rPr>
        <w:t>T</w:t>
      </w:r>
      <w:r w:rsidRPr="008D6ECF">
        <w:rPr>
          <w:szCs w:val="24"/>
        </w:rPr>
        <w:t>aastuvenergia ehitiste rajamiseks vajaliku planeerimisprotsessi ja sellega seonduvate menetluste käigus võidakse rakendada keskkonnamõjude vältimiseks ja vähendamiseks</w:t>
      </w:r>
      <w:r w:rsidR="00882AF1" w:rsidRPr="00882AF1">
        <w:rPr>
          <w:szCs w:val="24"/>
        </w:rPr>
        <w:t xml:space="preserve"> </w:t>
      </w:r>
      <w:r w:rsidR="00882AF1" w:rsidRPr="008D6ECF">
        <w:rPr>
          <w:szCs w:val="24"/>
        </w:rPr>
        <w:t>leevendusmeetmeid</w:t>
      </w:r>
      <w:r w:rsidR="009B406A">
        <w:rPr>
          <w:szCs w:val="24"/>
        </w:rPr>
        <w:t xml:space="preserve"> </w:t>
      </w:r>
      <w:r w:rsidR="00882AF1">
        <w:rPr>
          <w:szCs w:val="24"/>
        </w:rPr>
        <w:t xml:space="preserve">(sh </w:t>
      </w:r>
      <w:r w:rsidR="00CA0C00" w:rsidRPr="009B406A">
        <w:rPr>
          <w:szCs w:val="24"/>
        </w:rPr>
        <w:t>alade looduskaitse alla võtmi</w:t>
      </w:r>
      <w:r w:rsidR="00882AF1">
        <w:rPr>
          <w:szCs w:val="24"/>
        </w:rPr>
        <w:t>ne</w:t>
      </w:r>
      <w:r w:rsidR="00D73888" w:rsidRPr="009B406A">
        <w:rPr>
          <w:szCs w:val="24"/>
        </w:rPr>
        <w:t>, majandustegevuse piirami</w:t>
      </w:r>
      <w:r w:rsidR="00882AF1">
        <w:rPr>
          <w:szCs w:val="24"/>
        </w:rPr>
        <w:t>ne</w:t>
      </w:r>
      <w:r w:rsidR="00CA0C00" w:rsidRPr="003943C0">
        <w:rPr>
          <w:szCs w:val="24"/>
        </w:rPr>
        <w:t xml:space="preserve"> </w:t>
      </w:r>
      <w:r w:rsidR="00882AF1">
        <w:rPr>
          <w:szCs w:val="24"/>
        </w:rPr>
        <w:t>jne)</w:t>
      </w:r>
      <w:r w:rsidR="00DF238E">
        <w:rPr>
          <w:szCs w:val="24"/>
        </w:rPr>
        <w:t xml:space="preserve">, mis </w:t>
      </w:r>
      <w:r w:rsidRPr="008D6ECF">
        <w:rPr>
          <w:szCs w:val="24"/>
        </w:rPr>
        <w:t>võivad väljuda arendusala piirest</w:t>
      </w:r>
      <w:r w:rsidR="00DF238E">
        <w:rPr>
          <w:szCs w:val="24"/>
        </w:rPr>
        <w:t xml:space="preserve">. Kui leevendusmeetmetest tekib </w:t>
      </w:r>
      <w:r w:rsidRPr="008D6ECF">
        <w:rPr>
          <w:szCs w:val="24"/>
        </w:rPr>
        <w:t>omanikule majanduslik mõju</w:t>
      </w:r>
      <w:r w:rsidR="00DF238E">
        <w:rPr>
          <w:szCs w:val="24"/>
        </w:rPr>
        <w:t xml:space="preserve"> ja/või </w:t>
      </w:r>
      <w:r w:rsidRPr="008D6ECF">
        <w:rPr>
          <w:szCs w:val="24"/>
        </w:rPr>
        <w:t>kahju</w:t>
      </w:r>
      <w:r w:rsidR="00DF238E">
        <w:rPr>
          <w:szCs w:val="24"/>
        </w:rPr>
        <w:t>, siis</w:t>
      </w:r>
      <w:r w:rsidRPr="008D6ECF">
        <w:rPr>
          <w:szCs w:val="24"/>
        </w:rPr>
        <w:t xml:space="preserve"> sõlmivad pooled eraldi kokkuleppe </w:t>
      </w:r>
      <w:r w:rsidR="00DF238E">
        <w:rPr>
          <w:szCs w:val="24"/>
        </w:rPr>
        <w:t xml:space="preserve">nende </w:t>
      </w:r>
      <w:r w:rsidRPr="008D6ECF">
        <w:rPr>
          <w:szCs w:val="24"/>
        </w:rPr>
        <w:t xml:space="preserve">hüvitamise kohta. </w:t>
      </w:r>
      <w:bookmarkStart w:id="6" w:name="_Hlk180255023"/>
      <w:r w:rsidR="00DF238E" w:rsidRPr="00DF238E">
        <w:rPr>
          <w:szCs w:val="24"/>
        </w:rPr>
        <w:t xml:space="preserve"> </w:t>
      </w:r>
    </w:p>
    <w:p w14:paraId="1A1FE297" w14:textId="77777777" w:rsidR="00676D37" w:rsidRDefault="00DF238E" w:rsidP="00676D37">
      <w:pPr>
        <w:numPr>
          <w:ilvl w:val="1"/>
          <w:numId w:val="8"/>
        </w:numPr>
        <w:rPr>
          <w:b/>
          <w:bCs/>
          <w:szCs w:val="24"/>
        </w:rPr>
      </w:pPr>
      <w:r>
        <w:rPr>
          <w:szCs w:val="24"/>
        </w:rPr>
        <w:t>Arendaja on kohustatud vastama omaniku esindaja päringutele seoses lepingute täitmisega hiljemalt 5 (viie) tööpäeva jooksul päringu saamisest</w:t>
      </w:r>
      <w:r w:rsidR="00676D37" w:rsidRPr="00676D37">
        <w:rPr>
          <w:b/>
          <w:bCs/>
          <w:szCs w:val="24"/>
        </w:rPr>
        <w:t xml:space="preserve"> </w:t>
      </w:r>
    </w:p>
    <w:p w14:paraId="70ED6B4D" w14:textId="64D6A90A" w:rsidR="00676D37" w:rsidRPr="00681129" w:rsidRDefault="00676D37" w:rsidP="00676D37">
      <w:pPr>
        <w:numPr>
          <w:ilvl w:val="1"/>
          <w:numId w:val="8"/>
        </w:numPr>
        <w:rPr>
          <w:b/>
          <w:bCs/>
          <w:szCs w:val="24"/>
        </w:rPr>
      </w:pPr>
      <w:r w:rsidRPr="00681129">
        <w:rPr>
          <w:b/>
          <w:bCs/>
          <w:szCs w:val="24"/>
        </w:rPr>
        <w:t>Omaniku</w:t>
      </w:r>
      <w:r>
        <w:rPr>
          <w:b/>
          <w:bCs/>
          <w:szCs w:val="24"/>
        </w:rPr>
        <w:t xml:space="preserve"> esindaja</w:t>
      </w:r>
      <w:r w:rsidRPr="00681129">
        <w:rPr>
          <w:b/>
          <w:bCs/>
          <w:szCs w:val="24"/>
        </w:rPr>
        <w:t xml:space="preserve"> õigused ja kohustused lepingu eseme kasutamisel</w:t>
      </w:r>
    </w:p>
    <w:p w14:paraId="5F3A55D8" w14:textId="77777777" w:rsidR="00676D37" w:rsidRPr="00681129" w:rsidRDefault="00676D37" w:rsidP="00676D37">
      <w:pPr>
        <w:numPr>
          <w:ilvl w:val="2"/>
          <w:numId w:val="8"/>
        </w:numPr>
        <w:ind w:left="709" w:hanging="709"/>
        <w:rPr>
          <w:szCs w:val="24"/>
        </w:rPr>
      </w:pPr>
      <w:r w:rsidRPr="00681129">
        <w:rPr>
          <w:szCs w:val="24"/>
        </w:rPr>
        <w:t>Omanikul</w:t>
      </w:r>
      <w:r>
        <w:rPr>
          <w:szCs w:val="24"/>
        </w:rPr>
        <w:t xml:space="preserve"> esindajal</w:t>
      </w:r>
      <w:r w:rsidRPr="00681129">
        <w:rPr>
          <w:szCs w:val="24"/>
        </w:rPr>
        <w:t xml:space="preserve"> on õigus kuni hoonestusõiguse seadmiseni kasutada lepingu esemeks olevaid kinnisasju ise või korraldada nende kasutamist lepingu alusel senisel kasutuseesmärgil. </w:t>
      </w:r>
    </w:p>
    <w:p w14:paraId="5BFC1676" w14:textId="77777777" w:rsidR="00676D37" w:rsidRPr="00681129" w:rsidRDefault="00676D37" w:rsidP="00676D37">
      <w:pPr>
        <w:numPr>
          <w:ilvl w:val="2"/>
          <w:numId w:val="8"/>
        </w:numPr>
        <w:ind w:left="709" w:hanging="709"/>
        <w:rPr>
          <w:szCs w:val="24"/>
        </w:rPr>
      </w:pPr>
      <w:r>
        <w:rPr>
          <w:szCs w:val="24"/>
        </w:rPr>
        <w:t>Omaniku esindajal on õigus k</w:t>
      </w:r>
      <w:r w:rsidRPr="00681129">
        <w:rPr>
          <w:szCs w:val="24"/>
        </w:rPr>
        <w:t>ontrollida arendaja kohustuste täitmist, teha vajadusel selleks päringuid või teostada  paikvaatlusi.</w:t>
      </w:r>
    </w:p>
    <w:p w14:paraId="70F68248" w14:textId="77777777" w:rsidR="00676D37" w:rsidRPr="00681129" w:rsidRDefault="00676D37" w:rsidP="00676D37">
      <w:pPr>
        <w:numPr>
          <w:ilvl w:val="2"/>
          <w:numId w:val="8"/>
        </w:numPr>
        <w:ind w:left="709" w:hanging="709"/>
        <w:rPr>
          <w:szCs w:val="24"/>
        </w:rPr>
      </w:pPr>
      <w:r w:rsidRPr="00681129">
        <w:rPr>
          <w:szCs w:val="24"/>
        </w:rPr>
        <w:t>Kui arendaja ei täida heakorra tagamise kohustust, on omaniku esindajal õigus korraldada vajalike tööde tegemine ning nõuda arendajalt sellega seotud kulude hüvitamist.</w:t>
      </w:r>
    </w:p>
    <w:bookmarkEnd w:id="6"/>
    <w:p w14:paraId="01CE70FD" w14:textId="600300E0" w:rsidR="00132A30" w:rsidRPr="00326203" w:rsidRDefault="00F45D9D" w:rsidP="002D1D51">
      <w:pPr>
        <w:numPr>
          <w:ilvl w:val="1"/>
          <w:numId w:val="8"/>
        </w:numPr>
        <w:rPr>
          <w:b/>
          <w:bCs/>
          <w:szCs w:val="24"/>
        </w:rPr>
      </w:pPr>
      <w:r w:rsidRPr="00326203">
        <w:rPr>
          <w:b/>
          <w:bCs/>
          <w:szCs w:val="24"/>
        </w:rPr>
        <w:t>Arendaja õigused ja kohustused lepingu esemete kasutamisel:</w:t>
      </w:r>
    </w:p>
    <w:p w14:paraId="5E80D070" w14:textId="6E456B49" w:rsidR="00F45D9D" w:rsidRPr="00681129" w:rsidRDefault="00A2364B" w:rsidP="006F745E">
      <w:pPr>
        <w:numPr>
          <w:ilvl w:val="2"/>
          <w:numId w:val="8"/>
        </w:numPr>
        <w:ind w:left="709" w:hanging="709"/>
        <w:rPr>
          <w:szCs w:val="24"/>
        </w:rPr>
      </w:pPr>
      <w:r w:rsidRPr="00681129">
        <w:rPr>
          <w:szCs w:val="24"/>
        </w:rPr>
        <w:t xml:space="preserve">Arendaja peab </w:t>
      </w:r>
      <w:bookmarkStart w:id="7" w:name="_Hlk180255232"/>
      <w:r w:rsidRPr="00681129">
        <w:rPr>
          <w:szCs w:val="24"/>
        </w:rPr>
        <w:t>v</w:t>
      </w:r>
      <w:r w:rsidR="00F45D9D" w:rsidRPr="00681129">
        <w:rPr>
          <w:szCs w:val="24"/>
        </w:rPr>
        <w:t>älti</w:t>
      </w:r>
      <w:r w:rsidRPr="00681129">
        <w:rPr>
          <w:szCs w:val="24"/>
        </w:rPr>
        <w:t>m</w:t>
      </w:r>
      <w:r w:rsidR="00F45D9D" w:rsidRPr="00681129">
        <w:rPr>
          <w:szCs w:val="24"/>
        </w:rPr>
        <w:t>a lepingu eseme alal tegevusi, mis võivad ala kahjustada või vähendada ala paiknevate kinnisasjade väärtust</w:t>
      </w:r>
      <w:r w:rsidRPr="00681129">
        <w:rPr>
          <w:szCs w:val="24"/>
        </w:rPr>
        <w:t xml:space="preserve">. </w:t>
      </w:r>
    </w:p>
    <w:bookmarkEnd w:id="7"/>
    <w:p w14:paraId="0DB2583E" w14:textId="6C0A1AD9" w:rsidR="00A2364B" w:rsidRPr="00681129" w:rsidRDefault="0093749C" w:rsidP="006F745E">
      <w:pPr>
        <w:numPr>
          <w:ilvl w:val="2"/>
          <w:numId w:val="8"/>
        </w:numPr>
        <w:ind w:left="709" w:hanging="709"/>
        <w:rPr>
          <w:szCs w:val="24"/>
        </w:rPr>
      </w:pPr>
      <w:r w:rsidRPr="00681129">
        <w:rPr>
          <w:szCs w:val="24"/>
        </w:rPr>
        <w:t>L</w:t>
      </w:r>
      <w:r w:rsidR="00A2364B" w:rsidRPr="00681129">
        <w:rPr>
          <w:szCs w:val="24"/>
        </w:rPr>
        <w:t xml:space="preserve">epingu esemeks olevatele kinnisasjadele taastuvenergia tootmise ehitiste kavandamiseks vältimatult vajalike </w:t>
      </w:r>
      <w:r w:rsidR="00A2364B" w:rsidRPr="00F211FF">
        <w:rPr>
          <w:szCs w:val="24"/>
        </w:rPr>
        <w:t>rajatis</w:t>
      </w:r>
      <w:r w:rsidR="005105F0" w:rsidRPr="00F211FF">
        <w:rPr>
          <w:szCs w:val="24"/>
        </w:rPr>
        <w:t xml:space="preserve">te paigaldamiseks </w:t>
      </w:r>
      <w:r w:rsidR="006547DF">
        <w:rPr>
          <w:szCs w:val="24"/>
        </w:rPr>
        <w:t xml:space="preserve">peab arendaja sõlmima </w:t>
      </w:r>
      <w:r w:rsidR="005105F0" w:rsidRPr="00F211FF">
        <w:rPr>
          <w:szCs w:val="24"/>
        </w:rPr>
        <w:t>omaniku esindajaga eraldi kokkulep</w:t>
      </w:r>
      <w:r w:rsidR="00F211FF">
        <w:rPr>
          <w:szCs w:val="24"/>
        </w:rPr>
        <w:t>p</w:t>
      </w:r>
      <w:r w:rsidR="005105F0" w:rsidRPr="00F211FF">
        <w:rPr>
          <w:szCs w:val="24"/>
        </w:rPr>
        <w:t>e</w:t>
      </w:r>
      <w:r w:rsidR="009B406A">
        <w:rPr>
          <w:szCs w:val="24"/>
        </w:rPr>
        <w:t>, tagama</w:t>
      </w:r>
      <w:r w:rsidR="00A2364B" w:rsidRPr="008D6ECF">
        <w:rPr>
          <w:szCs w:val="24"/>
        </w:rPr>
        <w:t xml:space="preserve"> </w:t>
      </w:r>
      <w:r w:rsidR="005105F0" w:rsidRPr="009B406A">
        <w:rPr>
          <w:szCs w:val="24"/>
        </w:rPr>
        <w:t>rajatiste ümbruse</w:t>
      </w:r>
      <w:r w:rsidRPr="009B406A">
        <w:rPr>
          <w:szCs w:val="24"/>
        </w:rPr>
        <w:t>s</w:t>
      </w:r>
      <w:r w:rsidR="005105F0" w:rsidRPr="009B406A">
        <w:rPr>
          <w:szCs w:val="24"/>
        </w:rPr>
        <w:t xml:space="preserve"> </w:t>
      </w:r>
      <w:r w:rsidRPr="009B406A">
        <w:rPr>
          <w:szCs w:val="24"/>
        </w:rPr>
        <w:t>heakorra</w:t>
      </w:r>
      <w:r w:rsidR="009B406A">
        <w:rPr>
          <w:szCs w:val="24"/>
        </w:rPr>
        <w:t xml:space="preserve"> ning</w:t>
      </w:r>
      <w:r w:rsidRPr="00681129">
        <w:rPr>
          <w:szCs w:val="24"/>
        </w:rPr>
        <w:t xml:space="preserve"> </w:t>
      </w:r>
      <w:r w:rsidR="00326203" w:rsidRPr="00681129">
        <w:rPr>
          <w:szCs w:val="24"/>
        </w:rPr>
        <w:t>kooskõlasta</w:t>
      </w:r>
      <w:r w:rsidR="009B406A">
        <w:rPr>
          <w:szCs w:val="24"/>
        </w:rPr>
        <w:t xml:space="preserve">ma </w:t>
      </w:r>
      <w:r w:rsidR="00326203" w:rsidRPr="00681129">
        <w:rPr>
          <w:szCs w:val="24"/>
        </w:rPr>
        <w:t>selleks vajalikud tegevused maa lepingulise kasutaja</w:t>
      </w:r>
      <w:r w:rsidRPr="00681129">
        <w:rPr>
          <w:szCs w:val="24"/>
        </w:rPr>
        <w:t>g</w:t>
      </w:r>
      <w:r w:rsidR="00326203" w:rsidRPr="00681129">
        <w:rPr>
          <w:szCs w:val="24"/>
        </w:rPr>
        <w:t xml:space="preserve">a. </w:t>
      </w:r>
    </w:p>
    <w:p w14:paraId="7B85621E" w14:textId="6E936B79" w:rsidR="00F45D9D" w:rsidRPr="00681129" w:rsidRDefault="00A2364B" w:rsidP="006F745E">
      <w:pPr>
        <w:numPr>
          <w:ilvl w:val="2"/>
          <w:numId w:val="8"/>
        </w:numPr>
        <w:ind w:left="709" w:hanging="709"/>
        <w:rPr>
          <w:szCs w:val="24"/>
        </w:rPr>
      </w:pPr>
      <w:r w:rsidRPr="00681129">
        <w:rPr>
          <w:szCs w:val="24"/>
        </w:rPr>
        <w:t xml:space="preserve">Arendaja kohustub mitte raiuma lepingu esemeks oleval maal kasvavat metsa. Metsa raie on lubatud vaid omaniku esindaja nõusolekul ulatuses, mis on hädavajalik punktis </w:t>
      </w:r>
      <w:r w:rsidR="0093749C" w:rsidRPr="00681129">
        <w:rPr>
          <w:szCs w:val="24"/>
        </w:rPr>
        <w:t>1.</w:t>
      </w:r>
      <w:r w:rsidRPr="00681129">
        <w:rPr>
          <w:szCs w:val="24"/>
        </w:rPr>
        <w:t>5.2 nimeta</w:t>
      </w:r>
      <w:r w:rsidR="00326203" w:rsidRPr="00681129">
        <w:rPr>
          <w:szCs w:val="24"/>
        </w:rPr>
        <w:t>t</w:t>
      </w:r>
      <w:r w:rsidRPr="00681129">
        <w:rPr>
          <w:szCs w:val="24"/>
        </w:rPr>
        <w:t xml:space="preserve">ud rajatiste paigaldamiseks. Raie ulatus ja tingimused </w:t>
      </w:r>
      <w:r w:rsidR="008D6ECF">
        <w:rPr>
          <w:szCs w:val="24"/>
        </w:rPr>
        <w:t>määratakse eelnevalt kindlaks p</w:t>
      </w:r>
      <w:r w:rsidR="009B406A">
        <w:rPr>
          <w:szCs w:val="24"/>
        </w:rPr>
        <w:t>unkti</w:t>
      </w:r>
      <w:r w:rsidR="008D6ECF">
        <w:rPr>
          <w:szCs w:val="24"/>
        </w:rPr>
        <w:t xml:space="preserve"> 1.5.2 alusel sõlmitavas kokkuleppes</w:t>
      </w:r>
      <w:r w:rsidRPr="00681129">
        <w:rPr>
          <w:szCs w:val="24"/>
        </w:rPr>
        <w:t>. Raietööde kulud</w:t>
      </w:r>
      <w:r w:rsidR="00991177" w:rsidRPr="00681129">
        <w:rPr>
          <w:szCs w:val="24"/>
        </w:rPr>
        <w:t xml:space="preserve">, </w:t>
      </w:r>
      <w:r w:rsidRPr="00681129">
        <w:rPr>
          <w:szCs w:val="24"/>
        </w:rPr>
        <w:t>rai</w:t>
      </w:r>
      <w:r w:rsidR="00991177" w:rsidRPr="00681129">
        <w:rPr>
          <w:szCs w:val="24"/>
        </w:rPr>
        <w:t>u</w:t>
      </w:r>
      <w:r w:rsidRPr="00681129">
        <w:rPr>
          <w:szCs w:val="24"/>
        </w:rPr>
        <w:t xml:space="preserve">tava </w:t>
      </w:r>
      <w:r w:rsidRPr="00681129">
        <w:rPr>
          <w:szCs w:val="24"/>
        </w:rPr>
        <w:lastRenderedPageBreak/>
        <w:t>metsamaterjali väärtuse</w:t>
      </w:r>
      <w:r w:rsidR="00991177" w:rsidRPr="00681129">
        <w:rPr>
          <w:szCs w:val="24"/>
        </w:rPr>
        <w:t xml:space="preserve"> ning raadamistasud </w:t>
      </w:r>
      <w:r w:rsidRPr="00681129">
        <w:rPr>
          <w:szCs w:val="24"/>
        </w:rPr>
        <w:t>tasub arendaja vastavalt omaniku esindajaga sõlmitud kokkuleppele.</w:t>
      </w:r>
    </w:p>
    <w:p w14:paraId="5B72AADF" w14:textId="6A9B761D" w:rsidR="00F45D9D" w:rsidRPr="00681129" w:rsidRDefault="00A2364B" w:rsidP="006F745E">
      <w:pPr>
        <w:numPr>
          <w:ilvl w:val="2"/>
          <w:numId w:val="8"/>
        </w:numPr>
        <w:ind w:left="709" w:hanging="709"/>
        <w:rPr>
          <w:szCs w:val="24"/>
        </w:rPr>
      </w:pPr>
      <w:r w:rsidRPr="00681129">
        <w:rPr>
          <w:szCs w:val="24"/>
        </w:rPr>
        <w:t xml:space="preserve">Arendaja peab </w:t>
      </w:r>
      <w:bookmarkStart w:id="8" w:name="_Hlk180255321"/>
      <w:r w:rsidR="00F45D9D" w:rsidRPr="00681129">
        <w:rPr>
          <w:szCs w:val="24"/>
        </w:rPr>
        <w:t xml:space="preserve">arvestama lepingu esemega seotud kolmandate isikute, sh lepingulise kasutaja õigustega ning heastama või hüvitama </w:t>
      </w:r>
      <w:r w:rsidR="00991177" w:rsidRPr="00681129">
        <w:rPr>
          <w:szCs w:val="24"/>
        </w:rPr>
        <w:t xml:space="preserve">ehitiste kavandamiseks või </w:t>
      </w:r>
      <w:r w:rsidR="00F45D9D" w:rsidRPr="00681129">
        <w:rPr>
          <w:szCs w:val="24"/>
        </w:rPr>
        <w:t>arendusala ettevalmist</w:t>
      </w:r>
      <w:r w:rsidR="00991177" w:rsidRPr="00681129">
        <w:rPr>
          <w:szCs w:val="24"/>
        </w:rPr>
        <w:t xml:space="preserve">amiseks vajalike </w:t>
      </w:r>
      <w:r w:rsidR="00F45D9D" w:rsidRPr="00681129">
        <w:rPr>
          <w:szCs w:val="24"/>
        </w:rPr>
        <w:t>tegevustega (sh mastide j</w:t>
      </w:r>
      <w:r w:rsidR="00951A2E">
        <w:rPr>
          <w:szCs w:val="24"/>
        </w:rPr>
        <w:t>t</w:t>
      </w:r>
      <w:r w:rsidR="00F45D9D" w:rsidRPr="00681129">
        <w:rPr>
          <w:szCs w:val="24"/>
        </w:rPr>
        <w:t xml:space="preserve"> rajatiste paigaldam</w:t>
      </w:r>
      <w:r w:rsidRPr="00681129">
        <w:rPr>
          <w:szCs w:val="24"/>
        </w:rPr>
        <w:t>ise</w:t>
      </w:r>
      <w:r w:rsidR="00F45D9D" w:rsidRPr="00681129">
        <w:rPr>
          <w:szCs w:val="24"/>
        </w:rPr>
        <w:t>, rasketehnika</w:t>
      </w:r>
      <w:r w:rsidRPr="00681129">
        <w:rPr>
          <w:szCs w:val="24"/>
        </w:rPr>
        <w:t xml:space="preserve"> kasutamise</w:t>
      </w:r>
      <w:r w:rsidR="00F45D9D" w:rsidRPr="00681129">
        <w:rPr>
          <w:szCs w:val="24"/>
        </w:rPr>
        <w:t xml:space="preserve">ga jne) </w:t>
      </w:r>
      <w:r w:rsidR="006547DF">
        <w:rPr>
          <w:szCs w:val="24"/>
        </w:rPr>
        <w:t>omanikule</w:t>
      </w:r>
      <w:r w:rsidR="006547DF" w:rsidRPr="00681129">
        <w:rPr>
          <w:szCs w:val="24"/>
        </w:rPr>
        <w:t xml:space="preserve"> </w:t>
      </w:r>
      <w:r w:rsidR="00F45D9D" w:rsidRPr="00681129">
        <w:rPr>
          <w:szCs w:val="24"/>
        </w:rPr>
        <w:t>ja/või lepingulisele kasutajale põhjustatud kahju</w:t>
      </w:r>
      <w:bookmarkEnd w:id="8"/>
      <w:r w:rsidR="00F45D9D" w:rsidRPr="00681129">
        <w:rPr>
          <w:szCs w:val="24"/>
        </w:rPr>
        <w:t xml:space="preserve">.  </w:t>
      </w:r>
    </w:p>
    <w:p w14:paraId="59121CCE" w14:textId="4683C6C7" w:rsidR="00F45D9D" w:rsidRPr="00681129" w:rsidRDefault="00991177" w:rsidP="006F745E">
      <w:pPr>
        <w:numPr>
          <w:ilvl w:val="2"/>
          <w:numId w:val="8"/>
        </w:numPr>
        <w:ind w:left="709" w:hanging="709"/>
        <w:rPr>
          <w:szCs w:val="24"/>
        </w:rPr>
      </w:pPr>
      <w:r w:rsidRPr="00681129">
        <w:rPr>
          <w:szCs w:val="24"/>
        </w:rPr>
        <w:t xml:space="preserve">Arendaja peab </w:t>
      </w:r>
      <w:r w:rsidR="00F45D9D" w:rsidRPr="00681129">
        <w:rPr>
          <w:szCs w:val="24"/>
        </w:rPr>
        <w:t xml:space="preserve">lepingu eset mõjutava ohu korral tagama ohutusabinõude kasutuselevõtmise ning lepingu eset kahjustavate või selle väärtust vähendavate asjaolude kõrvaldamise ja tagajärgede likvideerimise ning viivitamata teatama </w:t>
      </w:r>
      <w:r w:rsidR="006547DF">
        <w:rPr>
          <w:szCs w:val="24"/>
        </w:rPr>
        <w:t>omaniku</w:t>
      </w:r>
      <w:r w:rsidR="004A5DC1">
        <w:rPr>
          <w:szCs w:val="24"/>
        </w:rPr>
        <w:t xml:space="preserve"> esindajale</w:t>
      </w:r>
      <w:r w:rsidR="00F45D9D" w:rsidRPr="00681129">
        <w:rPr>
          <w:szCs w:val="24"/>
        </w:rPr>
        <w:t xml:space="preserve"> asjaoludest, mis võivad vähendada kinnisasjade väärtust; </w:t>
      </w:r>
    </w:p>
    <w:p w14:paraId="772A818F" w14:textId="5C725817" w:rsidR="00991177" w:rsidRPr="00681129" w:rsidRDefault="00991177" w:rsidP="006F745E">
      <w:pPr>
        <w:numPr>
          <w:ilvl w:val="2"/>
          <w:numId w:val="8"/>
        </w:numPr>
        <w:ind w:left="709" w:hanging="709"/>
        <w:rPr>
          <w:szCs w:val="24"/>
        </w:rPr>
      </w:pPr>
      <w:r w:rsidRPr="00426873">
        <w:rPr>
          <w:szCs w:val="24"/>
        </w:rPr>
        <w:t xml:space="preserve">Arendaja peab </w:t>
      </w:r>
      <w:r w:rsidR="00F45D9D" w:rsidRPr="00426873">
        <w:rPr>
          <w:szCs w:val="24"/>
        </w:rPr>
        <w:t>kinnisasjade</w:t>
      </w:r>
      <w:r w:rsidR="007F0C29" w:rsidRPr="00426873">
        <w:rPr>
          <w:szCs w:val="24"/>
        </w:rPr>
        <w:t>le taastuvenergia ehitiste kavandamisega otseselt mitteseotud</w:t>
      </w:r>
      <w:r w:rsidR="0093749C" w:rsidRPr="00426873">
        <w:rPr>
          <w:szCs w:val="24"/>
        </w:rPr>
        <w:t>,</w:t>
      </w:r>
      <w:r w:rsidR="007F0C29" w:rsidRPr="00426873">
        <w:rPr>
          <w:szCs w:val="24"/>
        </w:rPr>
        <w:t xml:space="preserve"> </w:t>
      </w:r>
      <w:r w:rsidR="0093749C" w:rsidRPr="00426873">
        <w:rPr>
          <w:szCs w:val="24"/>
        </w:rPr>
        <w:t xml:space="preserve">kuid vajalike </w:t>
      </w:r>
      <w:r w:rsidR="00F45D9D" w:rsidRPr="00426873">
        <w:rPr>
          <w:szCs w:val="24"/>
        </w:rPr>
        <w:t>parenduste tegemiseks</w:t>
      </w:r>
      <w:r w:rsidR="005105F0" w:rsidRPr="00426873">
        <w:rPr>
          <w:szCs w:val="24"/>
        </w:rPr>
        <w:t xml:space="preserve"> </w:t>
      </w:r>
      <w:r w:rsidR="007F0C29" w:rsidRPr="00426873">
        <w:rPr>
          <w:szCs w:val="24"/>
        </w:rPr>
        <w:t xml:space="preserve">sõlmima </w:t>
      </w:r>
      <w:r w:rsidR="00F45D9D" w:rsidRPr="00426873">
        <w:rPr>
          <w:szCs w:val="24"/>
        </w:rPr>
        <w:t xml:space="preserve">omaniku </w:t>
      </w:r>
      <w:r w:rsidRPr="00426873">
        <w:rPr>
          <w:szCs w:val="24"/>
        </w:rPr>
        <w:t>esindaja</w:t>
      </w:r>
      <w:r w:rsidR="007F0C29" w:rsidRPr="00426873">
        <w:rPr>
          <w:szCs w:val="24"/>
        </w:rPr>
        <w:t>ga eraldi kokkuleppe</w:t>
      </w:r>
      <w:r w:rsidR="007F0C29" w:rsidRPr="008D6ECF">
        <w:rPr>
          <w:szCs w:val="24"/>
        </w:rPr>
        <w:t xml:space="preserve">. </w:t>
      </w:r>
      <w:r w:rsidR="0093749C" w:rsidRPr="00426873">
        <w:rPr>
          <w:szCs w:val="24"/>
        </w:rPr>
        <w:t xml:space="preserve">Vajalikeks </w:t>
      </w:r>
      <w:r w:rsidR="00F45D9D" w:rsidRPr="00681129">
        <w:rPr>
          <w:szCs w:val="24"/>
        </w:rPr>
        <w:t xml:space="preserve">parendusteks loetakse eelkõige arendusala ettevalmistamisel tuvastatud reostuse ja/või jäätmete likvideerimist, </w:t>
      </w:r>
      <w:r w:rsidRPr="00681129">
        <w:rPr>
          <w:szCs w:val="24"/>
        </w:rPr>
        <w:t xml:space="preserve">olemasolevate ehitiste likvideerimist </w:t>
      </w:r>
      <w:r w:rsidR="00F45D9D" w:rsidRPr="00681129">
        <w:rPr>
          <w:szCs w:val="24"/>
        </w:rPr>
        <w:t>või muid vajalikke parendusi, mi</w:t>
      </w:r>
      <w:r w:rsidRPr="00681129">
        <w:rPr>
          <w:szCs w:val="24"/>
        </w:rPr>
        <w:t>s ei ole otseselt vajalikud taastuvenergia tootmisega seotud ehitiste kavandamiseks või rajamiseks või mil</w:t>
      </w:r>
      <w:r w:rsidR="00F45D9D" w:rsidRPr="00681129">
        <w:rPr>
          <w:szCs w:val="24"/>
        </w:rPr>
        <w:t>le tegemise vajadust ei olnud enne lepingu sõlmimist võimalik ette näha</w:t>
      </w:r>
      <w:r w:rsidRPr="00681129">
        <w:rPr>
          <w:szCs w:val="24"/>
        </w:rPr>
        <w:t xml:space="preserve">. </w:t>
      </w:r>
    </w:p>
    <w:p w14:paraId="620495A1" w14:textId="74EBAB6A" w:rsidR="00F919CC" w:rsidRPr="00681129" w:rsidRDefault="00F919CC" w:rsidP="002D1D51">
      <w:pPr>
        <w:numPr>
          <w:ilvl w:val="1"/>
          <w:numId w:val="8"/>
        </w:numPr>
        <w:rPr>
          <w:b/>
          <w:bCs/>
          <w:szCs w:val="24"/>
        </w:rPr>
      </w:pPr>
      <w:r w:rsidRPr="00681129">
        <w:rPr>
          <w:b/>
          <w:bCs/>
          <w:szCs w:val="24"/>
        </w:rPr>
        <w:t>Tasud ja muud rahalised kohustused arendusetapis</w:t>
      </w:r>
    </w:p>
    <w:p w14:paraId="7AE87243" w14:textId="49C2807A" w:rsidR="00F919CC" w:rsidRPr="00681129" w:rsidRDefault="00F919CC" w:rsidP="006F745E">
      <w:pPr>
        <w:numPr>
          <w:ilvl w:val="2"/>
          <w:numId w:val="8"/>
        </w:numPr>
        <w:ind w:left="709" w:hanging="709"/>
        <w:rPr>
          <w:i/>
          <w:iCs/>
          <w:szCs w:val="24"/>
        </w:rPr>
      </w:pPr>
      <w:r w:rsidRPr="00681129">
        <w:rPr>
          <w:szCs w:val="24"/>
        </w:rPr>
        <w:t>Arendaja tasub omanikule alates arendusetapiks lepingu sõlmimisest kuni hoonestusõiguse  kinnistusraamatusse kandmiseni tasu, mille suurus on 3% lepingu esemeks olevate kinnisasjade maa maksustamishindade summast.</w:t>
      </w:r>
      <w:r w:rsidR="007B5DA6" w:rsidRPr="00681129">
        <w:rPr>
          <w:szCs w:val="24"/>
        </w:rPr>
        <w:t xml:space="preserve"> Tasu arvutatakse tasuperioodi aasta alguses kehtiva maa maksustamishinna alusel. </w:t>
      </w:r>
      <w:r w:rsidR="007B5DA6" w:rsidRPr="00E76423">
        <w:rPr>
          <w:szCs w:val="24"/>
        </w:rPr>
        <w:t>RMK volitatud valitsemisel oleva maa puhul lisandub tasule käibemaks.</w:t>
      </w:r>
    </w:p>
    <w:p w14:paraId="4ABAC833" w14:textId="1A229D0D" w:rsidR="00F919CC" w:rsidRPr="00681129" w:rsidRDefault="00F919CC" w:rsidP="006F745E">
      <w:pPr>
        <w:numPr>
          <w:ilvl w:val="2"/>
          <w:numId w:val="8"/>
        </w:numPr>
        <w:ind w:left="709" w:hanging="709"/>
        <w:rPr>
          <w:szCs w:val="24"/>
        </w:rPr>
      </w:pPr>
      <w:r w:rsidRPr="00681129">
        <w:rPr>
          <w:szCs w:val="24"/>
        </w:rPr>
        <w:t xml:space="preserve">Punktis </w:t>
      </w:r>
      <w:r w:rsidR="008355F2">
        <w:rPr>
          <w:szCs w:val="24"/>
        </w:rPr>
        <w:t>1.</w:t>
      </w:r>
      <w:r w:rsidRPr="00681129">
        <w:rPr>
          <w:szCs w:val="24"/>
        </w:rPr>
        <w:t>7.1. nimetatud tasu tuleb maksta omaniku esindaja esitatud arve alusel ka</w:t>
      </w:r>
      <w:r w:rsidR="007B5DA6" w:rsidRPr="00681129">
        <w:rPr>
          <w:szCs w:val="24"/>
        </w:rPr>
        <w:t xml:space="preserve">hes osas  hiljemalt </w:t>
      </w:r>
      <w:r w:rsidRPr="00681129">
        <w:rPr>
          <w:szCs w:val="24"/>
        </w:rPr>
        <w:t xml:space="preserve">1. jaanuariks ja 1. juuliks järgneva perioodi eest ette. </w:t>
      </w:r>
    </w:p>
    <w:p w14:paraId="7B03C92F" w14:textId="156E5E89" w:rsidR="007B5DA6" w:rsidRPr="00681129" w:rsidRDefault="000E4A35" w:rsidP="006F745E">
      <w:pPr>
        <w:numPr>
          <w:ilvl w:val="2"/>
          <w:numId w:val="8"/>
        </w:numPr>
        <w:ind w:left="709" w:hanging="709"/>
        <w:rPr>
          <w:szCs w:val="24"/>
        </w:rPr>
      </w:pPr>
      <w:r w:rsidRPr="00681129">
        <w:rPr>
          <w:szCs w:val="24"/>
        </w:rPr>
        <w:t>A</w:t>
      </w:r>
      <w:r w:rsidR="007B5DA6" w:rsidRPr="00681129">
        <w:rPr>
          <w:szCs w:val="24"/>
        </w:rPr>
        <w:t>rendusetapi</w:t>
      </w:r>
      <w:r w:rsidRPr="00681129">
        <w:rPr>
          <w:szCs w:val="24"/>
        </w:rPr>
        <w:t xml:space="preserve">s </w:t>
      </w:r>
      <w:r w:rsidR="007B5DA6" w:rsidRPr="00681129">
        <w:rPr>
          <w:szCs w:val="24"/>
        </w:rPr>
        <w:t>arendajale maamaksu tasumise kohustust ei lisandu.</w:t>
      </w:r>
    </w:p>
    <w:p w14:paraId="55E7C956" w14:textId="462D77E0" w:rsidR="00F919CC" w:rsidRPr="00681129" w:rsidRDefault="000E4A35" w:rsidP="006F745E">
      <w:pPr>
        <w:numPr>
          <w:ilvl w:val="2"/>
          <w:numId w:val="8"/>
        </w:numPr>
        <w:ind w:left="709" w:hanging="709"/>
      </w:pPr>
      <w:r w:rsidRPr="00681129">
        <w:t>T</w:t>
      </w:r>
      <w:r w:rsidR="0032113F" w:rsidRPr="00681129">
        <w:t>asu mittetähtaegsel tasumisel on omanikul õigus nõuda viivist 0,05% tasumata summalt iga viivitatud päeva eest;</w:t>
      </w:r>
    </w:p>
    <w:p w14:paraId="3BE5A16D" w14:textId="77777777" w:rsidR="00DA6EE7" w:rsidRPr="00681129" w:rsidRDefault="00570C4B" w:rsidP="006F745E">
      <w:pPr>
        <w:numPr>
          <w:ilvl w:val="2"/>
          <w:numId w:val="8"/>
        </w:numPr>
        <w:ind w:left="709" w:hanging="709"/>
        <w:rPr>
          <w:szCs w:val="24"/>
        </w:rPr>
      </w:pPr>
      <w:bookmarkStart w:id="9" w:name="_Hlk180255481"/>
      <w:r w:rsidRPr="00681129">
        <w:rPr>
          <w:szCs w:val="24"/>
        </w:rPr>
        <w:t>Kõik planeerimise ja/või projekteerimisega seotud kulud, sh vajalike uuringute, ekspertiiside, kinnisasjade jagamise ja muude toimingutega kaasnevad kulud</w:t>
      </w:r>
      <w:bookmarkEnd w:id="9"/>
      <w:r w:rsidRPr="00681129">
        <w:rPr>
          <w:szCs w:val="24"/>
        </w:rPr>
        <w:t>, sh riigilõivud ja notaritasud, samuti arendaja tegevustega kaasneva kahju kannab arendaja.</w:t>
      </w:r>
      <w:r w:rsidR="00DA6EE7" w:rsidRPr="00681129">
        <w:rPr>
          <w:szCs w:val="24"/>
        </w:rPr>
        <w:t xml:space="preserve"> </w:t>
      </w:r>
    </w:p>
    <w:p w14:paraId="3867315A" w14:textId="3F93C1FE" w:rsidR="000E4A35" w:rsidRPr="00951A2E" w:rsidRDefault="00DA6EE7" w:rsidP="006F745E">
      <w:pPr>
        <w:numPr>
          <w:ilvl w:val="2"/>
          <w:numId w:val="8"/>
        </w:numPr>
        <w:ind w:left="709" w:hanging="709"/>
        <w:rPr>
          <w:color w:val="FF0000"/>
          <w:szCs w:val="24"/>
        </w:rPr>
      </w:pPr>
      <w:r w:rsidRPr="00681129">
        <w:rPr>
          <w:szCs w:val="24"/>
        </w:rPr>
        <w:t xml:space="preserve">Kui arendusperioodil on vajalik teha </w:t>
      </w:r>
      <w:r w:rsidRPr="00426873">
        <w:rPr>
          <w:szCs w:val="24"/>
        </w:rPr>
        <w:t>kinnisasjade parendamiseks põhjendatud kulutusi, mis ei  ole otseselt seotud kinnisasja ettevalmistamisega taastuvenergia tootmiseks, siis lepitakse nendes tegevustes ja kulude kandmises eraldi kokku.</w:t>
      </w:r>
    </w:p>
    <w:p w14:paraId="696D067F" w14:textId="517A660B" w:rsidR="007B5DA6" w:rsidRPr="00681129" w:rsidRDefault="0032113F" w:rsidP="002D1D51">
      <w:pPr>
        <w:numPr>
          <w:ilvl w:val="1"/>
          <w:numId w:val="8"/>
        </w:numPr>
        <w:rPr>
          <w:b/>
          <w:bCs/>
          <w:szCs w:val="24"/>
        </w:rPr>
      </w:pPr>
      <w:r w:rsidRPr="00681129">
        <w:rPr>
          <w:b/>
          <w:bCs/>
          <w:szCs w:val="24"/>
        </w:rPr>
        <w:t>Arendusetapi lepingu lõppemine</w:t>
      </w:r>
    </w:p>
    <w:p w14:paraId="5F76904F" w14:textId="639682DB" w:rsidR="00FD03F1" w:rsidRPr="00681129" w:rsidRDefault="00CD6D73" w:rsidP="006F745E">
      <w:pPr>
        <w:numPr>
          <w:ilvl w:val="2"/>
          <w:numId w:val="8"/>
        </w:numPr>
        <w:ind w:left="709" w:hanging="709"/>
        <w:rPr>
          <w:szCs w:val="24"/>
        </w:rPr>
      </w:pPr>
      <w:bookmarkStart w:id="10" w:name="_Hlk180255562"/>
      <w:r w:rsidRPr="00681129">
        <w:rPr>
          <w:szCs w:val="24"/>
        </w:rPr>
        <w:t>A</w:t>
      </w:r>
      <w:r w:rsidR="0032113F" w:rsidRPr="00681129">
        <w:rPr>
          <w:szCs w:val="24"/>
        </w:rPr>
        <w:t xml:space="preserve">rendusetapi leping </w:t>
      </w:r>
      <w:r w:rsidRPr="00681129">
        <w:rPr>
          <w:szCs w:val="24"/>
        </w:rPr>
        <w:t xml:space="preserve">lõpeb ehitusloa kehtima hakkamise kuupäeval. </w:t>
      </w:r>
    </w:p>
    <w:p w14:paraId="5DAB2599" w14:textId="34025030" w:rsidR="005105F0" w:rsidRPr="008D6ECF" w:rsidRDefault="005105F0" w:rsidP="005105F0">
      <w:pPr>
        <w:pStyle w:val="Loendilik"/>
        <w:numPr>
          <w:ilvl w:val="2"/>
          <w:numId w:val="8"/>
        </w:numPr>
        <w:ind w:left="709" w:hanging="709"/>
        <w:contextualSpacing w:val="0"/>
        <w:rPr>
          <w:i/>
          <w:iCs/>
          <w:szCs w:val="24"/>
        </w:rPr>
      </w:pPr>
      <w:r w:rsidRPr="00426873">
        <w:rPr>
          <w:szCs w:val="24"/>
        </w:rPr>
        <w:t xml:space="preserve">Arendaja on kohustatud hiljemalt </w:t>
      </w:r>
      <w:r w:rsidRPr="00426873">
        <w:rPr>
          <w:b/>
          <w:bCs/>
          <w:szCs w:val="24"/>
        </w:rPr>
        <w:t xml:space="preserve">kolme kuu jooksul arenduseperioodi </w:t>
      </w:r>
      <w:r w:rsidR="00227C97">
        <w:rPr>
          <w:b/>
          <w:bCs/>
          <w:szCs w:val="24"/>
        </w:rPr>
        <w:t xml:space="preserve">lepingu </w:t>
      </w:r>
      <w:r w:rsidRPr="00426873">
        <w:rPr>
          <w:b/>
          <w:bCs/>
          <w:szCs w:val="24"/>
        </w:rPr>
        <w:t>lõppemisest arvates</w:t>
      </w:r>
      <w:r w:rsidRPr="00426873">
        <w:rPr>
          <w:szCs w:val="24"/>
        </w:rPr>
        <w:t xml:space="preserve"> sõlmima </w:t>
      </w:r>
      <w:r w:rsidRPr="00426873">
        <w:rPr>
          <w:b/>
          <w:bCs/>
          <w:szCs w:val="24"/>
        </w:rPr>
        <w:t>hoonestusõiguse seadmise lepingu</w:t>
      </w:r>
      <w:r w:rsidRPr="008D6ECF">
        <w:rPr>
          <w:szCs w:val="24"/>
        </w:rPr>
        <w:t xml:space="preserve">. </w:t>
      </w:r>
    </w:p>
    <w:p w14:paraId="283FC131" w14:textId="656C8B8D" w:rsidR="0032113F" w:rsidRPr="00681129" w:rsidRDefault="002307B9" w:rsidP="006F745E">
      <w:pPr>
        <w:numPr>
          <w:ilvl w:val="2"/>
          <w:numId w:val="8"/>
        </w:numPr>
        <w:ind w:left="709" w:hanging="709"/>
        <w:rPr>
          <w:szCs w:val="24"/>
        </w:rPr>
      </w:pPr>
      <w:r w:rsidRPr="00681129">
        <w:rPr>
          <w:szCs w:val="24"/>
        </w:rPr>
        <w:t xml:space="preserve">Kui arendajale ei ole ehitusluba väljastatud hiljemalt </w:t>
      </w:r>
      <w:r w:rsidR="00184C8B" w:rsidRPr="00681129">
        <w:rPr>
          <w:szCs w:val="24"/>
        </w:rPr>
        <w:t xml:space="preserve">üks kuu enne punktis 1.3.3. nimetatud tähtaja möödumist, </w:t>
      </w:r>
      <w:r w:rsidRPr="00681129">
        <w:rPr>
          <w:szCs w:val="24"/>
        </w:rPr>
        <w:t xml:space="preserve">siis </w:t>
      </w:r>
      <w:r w:rsidR="000E4A35" w:rsidRPr="00681129">
        <w:rPr>
          <w:szCs w:val="24"/>
        </w:rPr>
        <w:t>hoonestusõigust ei seata</w:t>
      </w:r>
      <w:r w:rsidR="00A22F55" w:rsidRPr="00681129">
        <w:rPr>
          <w:szCs w:val="24"/>
        </w:rPr>
        <w:t xml:space="preserve">. Sel juhul </w:t>
      </w:r>
      <w:r w:rsidRPr="00681129">
        <w:rPr>
          <w:szCs w:val="24"/>
        </w:rPr>
        <w:t xml:space="preserve">lõpeb </w:t>
      </w:r>
      <w:r w:rsidR="00A22F55" w:rsidRPr="00681129">
        <w:rPr>
          <w:szCs w:val="24"/>
        </w:rPr>
        <w:t xml:space="preserve">leping </w:t>
      </w:r>
      <w:r w:rsidR="00806A45" w:rsidRPr="00681129">
        <w:rPr>
          <w:szCs w:val="24"/>
        </w:rPr>
        <w:t xml:space="preserve">kolme </w:t>
      </w:r>
      <w:r w:rsidRPr="00681129">
        <w:rPr>
          <w:szCs w:val="24"/>
        </w:rPr>
        <w:t>aasta möödumisel lepingu sõlmimisest arvates</w:t>
      </w:r>
      <w:r w:rsidR="0032113F" w:rsidRPr="00681129">
        <w:rPr>
          <w:szCs w:val="24"/>
        </w:rPr>
        <w:t xml:space="preserve">. </w:t>
      </w:r>
      <w:r w:rsidR="003B5C02" w:rsidRPr="00681129">
        <w:rPr>
          <w:szCs w:val="24"/>
        </w:rPr>
        <w:t>P</w:t>
      </w:r>
      <w:r w:rsidR="00A22F55" w:rsidRPr="00681129">
        <w:rPr>
          <w:szCs w:val="24"/>
        </w:rPr>
        <w:t xml:space="preserve">unktis </w:t>
      </w:r>
      <w:r w:rsidR="00184C8B" w:rsidRPr="00681129">
        <w:rPr>
          <w:szCs w:val="24"/>
        </w:rPr>
        <w:t>1.3.3</w:t>
      </w:r>
      <w:r w:rsidR="00A22F55" w:rsidRPr="00681129">
        <w:rPr>
          <w:szCs w:val="24"/>
        </w:rPr>
        <w:t xml:space="preserve"> nimetatud </w:t>
      </w:r>
      <w:r w:rsidR="003B5C02" w:rsidRPr="00681129">
        <w:rPr>
          <w:szCs w:val="24"/>
        </w:rPr>
        <w:t xml:space="preserve">tähtaja pikendamise korral on </w:t>
      </w:r>
      <w:r w:rsidR="00A22F55" w:rsidRPr="00681129">
        <w:rPr>
          <w:szCs w:val="24"/>
        </w:rPr>
        <w:t>lepingu lõppemise tähta</w:t>
      </w:r>
      <w:r w:rsidR="003B5C02" w:rsidRPr="00681129">
        <w:rPr>
          <w:szCs w:val="24"/>
        </w:rPr>
        <w:t xml:space="preserve">eg pikem </w:t>
      </w:r>
      <w:r w:rsidR="00A22F55" w:rsidRPr="00681129">
        <w:rPr>
          <w:szCs w:val="24"/>
        </w:rPr>
        <w:t>perioodi võrra</w:t>
      </w:r>
      <w:r w:rsidR="003B5C02" w:rsidRPr="00681129">
        <w:rPr>
          <w:szCs w:val="24"/>
        </w:rPr>
        <w:t xml:space="preserve">, milliseks ajaks punktis </w:t>
      </w:r>
      <w:r w:rsidR="00184C8B" w:rsidRPr="00681129">
        <w:rPr>
          <w:szCs w:val="24"/>
        </w:rPr>
        <w:t>1.</w:t>
      </w:r>
      <w:r w:rsidR="003B5C02" w:rsidRPr="00681129">
        <w:rPr>
          <w:szCs w:val="24"/>
        </w:rPr>
        <w:t xml:space="preserve">3.3 nimetatud tähtaega pikendati. </w:t>
      </w:r>
    </w:p>
    <w:bookmarkEnd w:id="10"/>
    <w:p w14:paraId="02F3FE4C" w14:textId="6425B524" w:rsidR="000E4A35" w:rsidRPr="00681129" w:rsidRDefault="000E4A35" w:rsidP="006F745E">
      <w:pPr>
        <w:numPr>
          <w:ilvl w:val="2"/>
          <w:numId w:val="8"/>
        </w:numPr>
        <w:spacing w:after="0"/>
        <w:ind w:left="709" w:hanging="709"/>
        <w:rPr>
          <w:szCs w:val="24"/>
        </w:rPr>
      </w:pPr>
      <w:r w:rsidRPr="00681129">
        <w:rPr>
          <w:szCs w:val="24"/>
        </w:rPr>
        <w:lastRenderedPageBreak/>
        <w:t>Omaniku</w:t>
      </w:r>
      <w:r w:rsidR="008355F2">
        <w:rPr>
          <w:szCs w:val="24"/>
        </w:rPr>
        <w:t xml:space="preserve"> esindaja</w:t>
      </w:r>
      <w:r w:rsidRPr="00681129">
        <w:rPr>
          <w:szCs w:val="24"/>
        </w:rPr>
        <w:t xml:space="preserve">l on õigus leping ühepoolselt üles </w:t>
      </w:r>
      <w:r w:rsidRPr="00426873">
        <w:rPr>
          <w:szCs w:val="24"/>
        </w:rPr>
        <w:t>öelda</w:t>
      </w:r>
      <w:r w:rsidR="00BC2A82" w:rsidRPr="00426873">
        <w:rPr>
          <w:szCs w:val="24"/>
        </w:rPr>
        <w:t xml:space="preserve"> ja keelduda hoonestusõiguse seadmisest</w:t>
      </w:r>
      <w:r w:rsidR="00BC2A82" w:rsidRPr="00681129">
        <w:rPr>
          <w:color w:val="FF0000"/>
          <w:szCs w:val="24"/>
        </w:rPr>
        <w:t xml:space="preserve"> </w:t>
      </w:r>
      <w:r w:rsidR="00BC2A82" w:rsidRPr="00681129">
        <w:rPr>
          <w:szCs w:val="24"/>
        </w:rPr>
        <w:t>juhul</w:t>
      </w:r>
      <w:r w:rsidRPr="00681129">
        <w:rPr>
          <w:szCs w:val="24"/>
        </w:rPr>
        <w:t xml:space="preserve">, kui </w:t>
      </w:r>
      <w:r w:rsidR="00507104">
        <w:rPr>
          <w:szCs w:val="24"/>
        </w:rPr>
        <w:t xml:space="preserve">esineb </w:t>
      </w:r>
      <w:r w:rsidR="00426873" w:rsidRPr="00681129">
        <w:rPr>
          <w:szCs w:val="24"/>
        </w:rPr>
        <w:t xml:space="preserve">vähemalt </w:t>
      </w:r>
      <w:r w:rsidR="00507104">
        <w:rPr>
          <w:szCs w:val="24"/>
        </w:rPr>
        <w:t>üks järgnevatest asjaoludest</w:t>
      </w:r>
      <w:r w:rsidR="008B166C" w:rsidRPr="00681129">
        <w:rPr>
          <w:szCs w:val="24"/>
        </w:rPr>
        <w:t>:</w:t>
      </w:r>
      <w:r w:rsidR="00806A45" w:rsidRPr="00681129">
        <w:rPr>
          <w:szCs w:val="24"/>
        </w:rPr>
        <w:t xml:space="preserve"> </w:t>
      </w:r>
    </w:p>
    <w:p w14:paraId="37D4E952" w14:textId="22DA5E37" w:rsidR="00184C8B" w:rsidRPr="00681129" w:rsidRDefault="008355F2" w:rsidP="006F745E">
      <w:pPr>
        <w:numPr>
          <w:ilvl w:val="3"/>
          <w:numId w:val="8"/>
        </w:numPr>
        <w:spacing w:after="0"/>
        <w:ind w:left="993" w:hanging="993"/>
        <w:rPr>
          <w:szCs w:val="24"/>
        </w:rPr>
      </w:pPr>
      <w:bookmarkStart w:id="11" w:name="_Hlk180255848"/>
      <w:r>
        <w:rPr>
          <w:szCs w:val="24"/>
        </w:rPr>
        <w:t xml:space="preserve">arendaja </w:t>
      </w:r>
      <w:r w:rsidR="000E4A35" w:rsidRPr="00681129">
        <w:rPr>
          <w:szCs w:val="24"/>
        </w:rPr>
        <w:t xml:space="preserve">ei pea kinni lepingus sätestatud tegevuste või tasu maksmise tähtaegadest, </w:t>
      </w:r>
    </w:p>
    <w:p w14:paraId="616195E8" w14:textId="1BF19E4D" w:rsidR="00184C8B" w:rsidRPr="00681129" w:rsidRDefault="008355F2" w:rsidP="006F745E">
      <w:pPr>
        <w:numPr>
          <w:ilvl w:val="3"/>
          <w:numId w:val="8"/>
        </w:numPr>
        <w:spacing w:after="0"/>
        <w:ind w:left="993" w:hanging="993"/>
        <w:rPr>
          <w:szCs w:val="24"/>
        </w:rPr>
      </w:pPr>
      <w:r>
        <w:rPr>
          <w:szCs w:val="24"/>
        </w:rPr>
        <w:t xml:space="preserve">arendaja </w:t>
      </w:r>
      <w:r w:rsidR="000E4A35" w:rsidRPr="00681129">
        <w:rPr>
          <w:szCs w:val="24"/>
        </w:rPr>
        <w:t>tegevus kahjustab lepingu esemeks olevaid kinnisasju ja arendaja ei heasta või ei hüvit</w:t>
      </w:r>
      <w:r w:rsidR="00095435" w:rsidRPr="00681129">
        <w:rPr>
          <w:szCs w:val="24"/>
        </w:rPr>
        <w:t>a</w:t>
      </w:r>
      <w:r w:rsidR="000E4A35" w:rsidRPr="00681129">
        <w:rPr>
          <w:szCs w:val="24"/>
        </w:rPr>
        <w:t xml:space="preserve"> tekitatud kahju,</w:t>
      </w:r>
    </w:p>
    <w:p w14:paraId="26628327" w14:textId="12A1F377" w:rsidR="00184C8B" w:rsidRPr="00681129" w:rsidRDefault="008355F2" w:rsidP="006F745E">
      <w:pPr>
        <w:numPr>
          <w:ilvl w:val="3"/>
          <w:numId w:val="8"/>
        </w:numPr>
        <w:spacing w:after="0"/>
        <w:ind w:left="993" w:hanging="993"/>
        <w:rPr>
          <w:szCs w:val="24"/>
        </w:rPr>
      </w:pPr>
      <w:r>
        <w:rPr>
          <w:szCs w:val="24"/>
        </w:rPr>
        <w:t xml:space="preserve">arendaja </w:t>
      </w:r>
      <w:r w:rsidR="000E4A35" w:rsidRPr="00681129">
        <w:rPr>
          <w:szCs w:val="24"/>
        </w:rPr>
        <w:t>põhjustab muul moel teadlikult kahju lepingu esemeks oleva</w:t>
      </w:r>
      <w:r w:rsidR="00DF7B8F" w:rsidRPr="00681129">
        <w:rPr>
          <w:szCs w:val="24"/>
        </w:rPr>
        <w:t>tele</w:t>
      </w:r>
      <w:r w:rsidR="000E4A35" w:rsidRPr="00681129">
        <w:rPr>
          <w:szCs w:val="24"/>
        </w:rPr>
        <w:t xml:space="preserve"> kinnisasjadele nende lepingulistele kasutajatele</w:t>
      </w:r>
      <w:r w:rsidR="003B63F6" w:rsidRPr="00681129">
        <w:rPr>
          <w:szCs w:val="24"/>
        </w:rPr>
        <w:t xml:space="preserve"> või </w:t>
      </w:r>
      <w:r w:rsidR="000E4A35" w:rsidRPr="00681129">
        <w:rPr>
          <w:szCs w:val="24"/>
        </w:rPr>
        <w:t>ei arvesta põhjendamatult  omaniku huvidega</w:t>
      </w:r>
      <w:r w:rsidR="00184C8B" w:rsidRPr="00681129">
        <w:rPr>
          <w:szCs w:val="24"/>
        </w:rPr>
        <w:t>,</w:t>
      </w:r>
    </w:p>
    <w:p w14:paraId="6B9FDDFE" w14:textId="500F51C3" w:rsidR="00507104" w:rsidRDefault="008355F2" w:rsidP="006F745E">
      <w:pPr>
        <w:numPr>
          <w:ilvl w:val="3"/>
          <w:numId w:val="8"/>
        </w:numPr>
        <w:spacing w:after="0"/>
        <w:ind w:left="993" w:hanging="993"/>
        <w:rPr>
          <w:szCs w:val="24"/>
        </w:rPr>
      </w:pPr>
      <w:r>
        <w:rPr>
          <w:szCs w:val="24"/>
        </w:rPr>
        <w:t xml:space="preserve">arendaja </w:t>
      </w:r>
      <w:r w:rsidR="003B63F6" w:rsidRPr="00681129">
        <w:rPr>
          <w:szCs w:val="24"/>
        </w:rPr>
        <w:t>ei sõlmi määratud tähtajaks hoonestusõiguse seadmise lepingut</w:t>
      </w:r>
      <w:bookmarkEnd w:id="11"/>
      <w:r w:rsidR="00507104">
        <w:rPr>
          <w:szCs w:val="24"/>
        </w:rPr>
        <w:t>;</w:t>
      </w:r>
    </w:p>
    <w:p w14:paraId="7AFD011C" w14:textId="545C1F44" w:rsidR="000E4A35" w:rsidRPr="00681129" w:rsidRDefault="00507104" w:rsidP="006F745E">
      <w:pPr>
        <w:numPr>
          <w:ilvl w:val="3"/>
          <w:numId w:val="8"/>
        </w:numPr>
        <w:spacing w:after="0"/>
        <w:ind w:left="993" w:hanging="993"/>
        <w:rPr>
          <w:szCs w:val="24"/>
        </w:rPr>
      </w:pPr>
      <w:r>
        <w:rPr>
          <w:szCs w:val="24"/>
        </w:rPr>
        <w:t xml:space="preserve">arendaja esitab avalduse enda pankroti väljakuulutamiseks, arendajale nimetatakse ajutine pankrotihaldur, kuulutatakse välja arendaja pankrot või </w:t>
      </w:r>
      <w:r w:rsidR="008355F2">
        <w:rPr>
          <w:szCs w:val="24"/>
        </w:rPr>
        <w:t xml:space="preserve"> </w:t>
      </w:r>
      <w:r>
        <w:rPr>
          <w:szCs w:val="24"/>
        </w:rPr>
        <w:t>esineb muu põhjus, mis annab</w:t>
      </w:r>
      <w:r w:rsidR="00282BFF">
        <w:rPr>
          <w:szCs w:val="24"/>
        </w:rPr>
        <w:t xml:space="preserve"> objektiivse</w:t>
      </w:r>
      <w:r>
        <w:rPr>
          <w:szCs w:val="24"/>
        </w:rPr>
        <w:t xml:space="preserve"> aluse kahelda</w:t>
      </w:r>
      <w:r w:rsidR="008832DB">
        <w:rPr>
          <w:szCs w:val="24"/>
        </w:rPr>
        <w:t xml:space="preserve"> selles</w:t>
      </w:r>
      <w:r>
        <w:rPr>
          <w:szCs w:val="24"/>
        </w:rPr>
        <w:t xml:space="preserve">, et arendaja suudab täita </w:t>
      </w:r>
      <w:r w:rsidR="008832DB">
        <w:rPr>
          <w:szCs w:val="24"/>
        </w:rPr>
        <w:t>lepingutest</w:t>
      </w:r>
      <w:r>
        <w:rPr>
          <w:szCs w:val="24"/>
        </w:rPr>
        <w:t xml:space="preserve"> tulenevaid kohustusi</w:t>
      </w:r>
      <w:r w:rsidR="003B63F6" w:rsidRPr="00681129">
        <w:rPr>
          <w:szCs w:val="24"/>
        </w:rPr>
        <w:t>.</w:t>
      </w:r>
      <w:r w:rsidR="000E4A35" w:rsidRPr="00681129">
        <w:rPr>
          <w:szCs w:val="24"/>
        </w:rPr>
        <w:t xml:space="preserve"> </w:t>
      </w:r>
    </w:p>
    <w:p w14:paraId="184DCF2F" w14:textId="2BC268EC" w:rsidR="00FD03F1" w:rsidRPr="00681129" w:rsidRDefault="00FD03F1" w:rsidP="000A48E6">
      <w:pPr>
        <w:ind w:left="284" w:hanging="284"/>
        <w:rPr>
          <w:szCs w:val="24"/>
        </w:rPr>
      </w:pPr>
    </w:p>
    <w:p w14:paraId="42C05133" w14:textId="0F90CD78" w:rsidR="008B584C" w:rsidRPr="00681129" w:rsidRDefault="008B584C" w:rsidP="002D1D51">
      <w:pPr>
        <w:numPr>
          <w:ilvl w:val="0"/>
          <w:numId w:val="8"/>
        </w:numPr>
        <w:rPr>
          <w:b/>
          <w:bCs/>
          <w:szCs w:val="24"/>
          <w:u w:val="single"/>
        </w:rPr>
      </w:pPr>
      <w:r w:rsidRPr="00681129">
        <w:rPr>
          <w:b/>
          <w:bCs/>
          <w:szCs w:val="24"/>
          <w:u w:val="single"/>
        </w:rPr>
        <w:t>Hoonestusõiguse seadmise eelkokkulepe</w:t>
      </w:r>
    </w:p>
    <w:p w14:paraId="5870E59C" w14:textId="723FE9FD" w:rsidR="00C30163" w:rsidRPr="00E3035D" w:rsidRDefault="00095435" w:rsidP="002D1D51">
      <w:pPr>
        <w:numPr>
          <w:ilvl w:val="1"/>
          <w:numId w:val="8"/>
        </w:numPr>
        <w:rPr>
          <w:szCs w:val="24"/>
        </w:rPr>
      </w:pPr>
      <w:bookmarkStart w:id="12" w:name="_Hlk180259983"/>
      <w:r w:rsidRPr="00681129">
        <w:rPr>
          <w:szCs w:val="24"/>
        </w:rPr>
        <w:t xml:space="preserve">Kui arendaja esitab tähtaegselt talle väljastatud ehitusloa, sõlmivad omaniku esindaja ja arendaja </w:t>
      </w:r>
      <w:r w:rsidR="00C30163" w:rsidRPr="00681129">
        <w:rPr>
          <w:szCs w:val="24"/>
        </w:rPr>
        <w:t>ehitiste rajamiseks moodustatud kinnisasjadele (ehituskruntidele) hoonestusõiguse seadmise lepingu, milles sätestatakse vähemalt punktis</w:t>
      </w:r>
      <w:r w:rsidR="00C30163" w:rsidRPr="00B614E4">
        <w:rPr>
          <w:szCs w:val="24"/>
        </w:rPr>
        <w:t xml:space="preserve"> </w:t>
      </w:r>
      <w:r w:rsidR="00B82AA6" w:rsidRPr="00B614E4">
        <w:rPr>
          <w:szCs w:val="24"/>
        </w:rPr>
        <w:t>3</w:t>
      </w:r>
      <w:r w:rsidR="00C30163" w:rsidRPr="00B614E4">
        <w:rPr>
          <w:szCs w:val="24"/>
        </w:rPr>
        <w:t xml:space="preserve"> nimetatud </w:t>
      </w:r>
      <w:r w:rsidR="00C30163" w:rsidRPr="00E3035D">
        <w:rPr>
          <w:szCs w:val="24"/>
        </w:rPr>
        <w:t>tingimused</w:t>
      </w:r>
      <w:bookmarkEnd w:id="12"/>
      <w:r w:rsidR="00C30163" w:rsidRPr="00E3035D">
        <w:rPr>
          <w:szCs w:val="24"/>
        </w:rPr>
        <w:t>.</w:t>
      </w:r>
    </w:p>
    <w:p w14:paraId="695E1144" w14:textId="78FEA0F1" w:rsidR="008B584C" w:rsidRPr="00681129" w:rsidRDefault="00C30163" w:rsidP="002D1D51">
      <w:pPr>
        <w:numPr>
          <w:ilvl w:val="1"/>
          <w:numId w:val="8"/>
        </w:numPr>
        <w:rPr>
          <w:szCs w:val="24"/>
        </w:rPr>
      </w:pPr>
      <w:r>
        <w:rPr>
          <w:szCs w:val="24"/>
        </w:rPr>
        <w:t xml:space="preserve">Hoonestusõiguse seadmise lepingus võivad pooled kokku </w:t>
      </w:r>
      <w:r w:rsidRPr="00681129">
        <w:rPr>
          <w:szCs w:val="24"/>
        </w:rPr>
        <w:t xml:space="preserve">leppida punktis </w:t>
      </w:r>
      <w:r w:rsidR="00B82AA6" w:rsidRPr="00681129">
        <w:rPr>
          <w:szCs w:val="24"/>
        </w:rPr>
        <w:t>3</w:t>
      </w:r>
      <w:r w:rsidRPr="00681129">
        <w:rPr>
          <w:szCs w:val="24"/>
        </w:rPr>
        <w:t xml:space="preserve"> nimetamata tingimustes või muuta punktis </w:t>
      </w:r>
      <w:r w:rsidR="00B82AA6" w:rsidRPr="00681129">
        <w:rPr>
          <w:szCs w:val="24"/>
        </w:rPr>
        <w:t>3</w:t>
      </w:r>
      <w:r w:rsidRPr="00681129">
        <w:rPr>
          <w:szCs w:val="24"/>
        </w:rPr>
        <w:t xml:space="preserve"> nimetatud tingimuste sisu ulatuses, mis ei ole vastuolus hoonestusõiguse seadmise eesmärgiga ega pikenda hoonestusõiguse kehtivuse tähtaega. </w:t>
      </w:r>
    </w:p>
    <w:p w14:paraId="33932675" w14:textId="180D1880" w:rsidR="00FD03F1" w:rsidRDefault="00FD03F1" w:rsidP="002D1D51">
      <w:pPr>
        <w:numPr>
          <w:ilvl w:val="1"/>
          <w:numId w:val="8"/>
        </w:numPr>
        <w:rPr>
          <w:szCs w:val="24"/>
        </w:rPr>
      </w:pPr>
      <w:r>
        <w:rPr>
          <w:szCs w:val="24"/>
        </w:rPr>
        <w:t xml:space="preserve">Omaniku esindaja ja arendaja esitavad avalduse </w:t>
      </w:r>
      <w:r w:rsidRPr="00681129">
        <w:rPr>
          <w:szCs w:val="24"/>
        </w:rPr>
        <w:t xml:space="preserve">kanda kinnistusraamatusse </w:t>
      </w:r>
      <w:r w:rsidR="00887C32" w:rsidRPr="00681129">
        <w:rPr>
          <w:szCs w:val="24"/>
        </w:rPr>
        <w:t>eelmär</w:t>
      </w:r>
      <w:r w:rsidR="00887C32">
        <w:rPr>
          <w:szCs w:val="24"/>
        </w:rPr>
        <w:t>k</w:t>
      </w:r>
      <w:r w:rsidR="00887C32" w:rsidRPr="00681129">
        <w:rPr>
          <w:szCs w:val="24"/>
        </w:rPr>
        <w:t>e</w:t>
      </w:r>
      <w:r w:rsidRPr="00681129">
        <w:rPr>
          <w:szCs w:val="24"/>
        </w:rPr>
        <w:t>, mis tagab arendaja kasuks hoonestusõiguse seadmise juhul, kui arendusetapis ei</w:t>
      </w:r>
      <w:r>
        <w:rPr>
          <w:szCs w:val="24"/>
        </w:rPr>
        <w:t xml:space="preserve"> esine asjaolusid, mis tingivad lepingu lõppemise või ühepoolse lõpetamise (ülesütlemise).  </w:t>
      </w:r>
    </w:p>
    <w:p w14:paraId="1A2FEF19" w14:textId="497191F5" w:rsidR="00BC2A82" w:rsidRPr="00426873" w:rsidRDefault="005105F0" w:rsidP="002D1D51">
      <w:pPr>
        <w:numPr>
          <w:ilvl w:val="1"/>
          <w:numId w:val="8"/>
        </w:numPr>
        <w:rPr>
          <w:szCs w:val="24"/>
        </w:rPr>
      </w:pPr>
      <w:r w:rsidRPr="00426873">
        <w:rPr>
          <w:szCs w:val="24"/>
        </w:rPr>
        <w:t>Arendaja kohustub andma tagasivõetamatu nõusoleku eelmärke kustutamiseks juhul, k</w:t>
      </w:r>
      <w:r w:rsidR="00BC2A82" w:rsidRPr="00426873">
        <w:rPr>
          <w:szCs w:val="24"/>
        </w:rPr>
        <w:t xml:space="preserve">ui </w:t>
      </w:r>
      <w:r w:rsidRPr="00426873">
        <w:rPr>
          <w:szCs w:val="24"/>
        </w:rPr>
        <w:t>punktis 1.8.</w:t>
      </w:r>
      <w:r w:rsidR="006D2105" w:rsidRPr="00426873">
        <w:rPr>
          <w:szCs w:val="24"/>
        </w:rPr>
        <w:t>2</w:t>
      </w:r>
      <w:r w:rsidRPr="00426873">
        <w:rPr>
          <w:szCs w:val="24"/>
        </w:rPr>
        <w:t xml:space="preserve">. määratud tähtaja jooksul </w:t>
      </w:r>
      <w:r w:rsidR="00BC2A82" w:rsidRPr="00426873">
        <w:rPr>
          <w:szCs w:val="24"/>
        </w:rPr>
        <w:t xml:space="preserve">hoonestusõiguse lepingut ei sõlmita </w:t>
      </w:r>
      <w:r w:rsidRPr="00426873">
        <w:rPr>
          <w:szCs w:val="24"/>
        </w:rPr>
        <w:t xml:space="preserve">punktides 1.8.3. või 1.8.4. nimetatud põhjustel. </w:t>
      </w:r>
      <w:r w:rsidR="00BC2A82" w:rsidRPr="00426873">
        <w:rPr>
          <w:szCs w:val="24"/>
        </w:rPr>
        <w:t xml:space="preserve"> </w:t>
      </w:r>
    </w:p>
    <w:p w14:paraId="3FACF5CF" w14:textId="77777777" w:rsidR="000E4A35" w:rsidRPr="0032113F" w:rsidRDefault="000E4A35" w:rsidP="00336B8B">
      <w:pPr>
        <w:ind w:left="0"/>
        <w:rPr>
          <w:szCs w:val="24"/>
        </w:rPr>
      </w:pPr>
    </w:p>
    <w:p w14:paraId="4D492396" w14:textId="11022B20" w:rsidR="0036006F" w:rsidRPr="001004E7" w:rsidRDefault="00C30163" w:rsidP="002D1D51">
      <w:pPr>
        <w:numPr>
          <w:ilvl w:val="0"/>
          <w:numId w:val="8"/>
        </w:numPr>
        <w:rPr>
          <w:b/>
          <w:bCs/>
          <w:szCs w:val="24"/>
          <w:u w:val="single"/>
        </w:rPr>
      </w:pPr>
      <w:r w:rsidRPr="001004E7">
        <w:rPr>
          <w:b/>
          <w:bCs/>
          <w:szCs w:val="24"/>
          <w:u w:val="single"/>
        </w:rPr>
        <w:t>Hoonestusõiguse lepingu tingimused</w:t>
      </w:r>
      <w:r w:rsidR="003B5C02" w:rsidRPr="001004E7">
        <w:rPr>
          <w:b/>
          <w:bCs/>
          <w:szCs w:val="24"/>
          <w:u w:val="single"/>
        </w:rPr>
        <w:t xml:space="preserve"> </w:t>
      </w:r>
    </w:p>
    <w:p w14:paraId="5ECA2F53" w14:textId="01200FCF" w:rsidR="000A48E6" w:rsidRPr="00681129" w:rsidRDefault="000A48E6" w:rsidP="002D1D51">
      <w:pPr>
        <w:numPr>
          <w:ilvl w:val="1"/>
          <w:numId w:val="8"/>
        </w:numPr>
        <w:rPr>
          <w:b/>
          <w:bCs/>
          <w:szCs w:val="24"/>
        </w:rPr>
      </w:pPr>
      <w:r w:rsidRPr="00681129">
        <w:rPr>
          <w:szCs w:val="24"/>
        </w:rPr>
        <w:t xml:space="preserve">Taastuvenergia tootmisega seotud ehitiste jaoks moodustatud kinnisasjadele seatakse tasuline </w:t>
      </w:r>
      <w:r w:rsidR="00951A2E">
        <w:rPr>
          <w:szCs w:val="24"/>
        </w:rPr>
        <w:t>h</w:t>
      </w:r>
      <w:r w:rsidR="00C30163" w:rsidRPr="00681129">
        <w:rPr>
          <w:szCs w:val="24"/>
        </w:rPr>
        <w:t>oonest</w:t>
      </w:r>
      <w:r w:rsidR="003B5C02" w:rsidRPr="00681129">
        <w:rPr>
          <w:szCs w:val="24"/>
        </w:rPr>
        <w:t xml:space="preserve">usõigus </w:t>
      </w:r>
      <w:r w:rsidRPr="00681129">
        <w:rPr>
          <w:szCs w:val="24"/>
        </w:rPr>
        <w:t xml:space="preserve">tähtajaga </w:t>
      </w:r>
      <w:r w:rsidR="008F0B77" w:rsidRPr="00681129">
        <w:rPr>
          <w:szCs w:val="24"/>
        </w:rPr>
        <w:t xml:space="preserve">39 </w:t>
      </w:r>
      <w:r w:rsidR="00B566E8">
        <w:rPr>
          <w:szCs w:val="24"/>
        </w:rPr>
        <w:t xml:space="preserve">(kolmkümmend üheksa) </w:t>
      </w:r>
      <w:r w:rsidRPr="00681129">
        <w:rPr>
          <w:szCs w:val="24"/>
        </w:rPr>
        <w:t>aastat arvates hoonestusõiguse kandmisest kinnistusraamatusse</w:t>
      </w:r>
      <w:r w:rsidR="004647E3" w:rsidRPr="00681129">
        <w:rPr>
          <w:szCs w:val="24"/>
        </w:rPr>
        <w:t xml:space="preserve"> (edaspidi </w:t>
      </w:r>
      <w:r w:rsidR="004647E3" w:rsidRPr="00681129">
        <w:rPr>
          <w:i/>
          <w:iCs/>
          <w:szCs w:val="24"/>
        </w:rPr>
        <w:t>hoonestusõiguse seadmine</w:t>
      </w:r>
      <w:r w:rsidR="004647E3" w:rsidRPr="00681129">
        <w:rPr>
          <w:szCs w:val="24"/>
        </w:rPr>
        <w:t>)</w:t>
      </w:r>
      <w:r w:rsidRPr="00681129">
        <w:rPr>
          <w:szCs w:val="24"/>
        </w:rPr>
        <w:t>.</w:t>
      </w:r>
      <w:r w:rsidRPr="00681129">
        <w:rPr>
          <w:b/>
          <w:bCs/>
          <w:szCs w:val="24"/>
        </w:rPr>
        <w:t xml:space="preserve"> </w:t>
      </w:r>
    </w:p>
    <w:p w14:paraId="4075D05D" w14:textId="6BA17E77" w:rsidR="000A48E6" w:rsidRPr="0044281F" w:rsidRDefault="000A48E6" w:rsidP="002D1D51">
      <w:pPr>
        <w:widowControl w:val="0"/>
        <w:numPr>
          <w:ilvl w:val="1"/>
          <w:numId w:val="8"/>
        </w:numPr>
        <w:tabs>
          <w:tab w:val="left" w:pos="0"/>
        </w:tabs>
        <w:autoSpaceDE w:val="0"/>
        <w:autoSpaceDN w:val="0"/>
        <w:adjustRightInd w:val="0"/>
        <w:rPr>
          <w:rFonts w:cs="Book Antiqua"/>
          <w:color w:val="FF0000"/>
        </w:rPr>
      </w:pPr>
      <w:r w:rsidRPr="000A48E6">
        <w:rPr>
          <w:rFonts w:cs="Book Antiqua"/>
        </w:rPr>
        <w:t xml:space="preserve">Hoonestusõigus ulatub lepingu esemetele </w:t>
      </w:r>
      <w:r w:rsidR="00D2215C" w:rsidRPr="00426873">
        <w:rPr>
          <w:rFonts w:cs="Book Antiqua"/>
        </w:rPr>
        <w:t>üldjuhul</w:t>
      </w:r>
      <w:r w:rsidR="00D2215C" w:rsidRPr="008D6ECF">
        <w:rPr>
          <w:rFonts w:cs="Book Antiqua"/>
        </w:rPr>
        <w:t xml:space="preserve"> </w:t>
      </w:r>
      <w:r w:rsidRPr="008D6ECF">
        <w:rPr>
          <w:rFonts w:cs="Book Antiqua"/>
        </w:rPr>
        <w:t>nende kogupindala ulatuses</w:t>
      </w:r>
      <w:r w:rsidR="00D2215C" w:rsidRPr="008D6ECF">
        <w:rPr>
          <w:rFonts w:cs="Book Antiqua"/>
        </w:rPr>
        <w:t>. K</w:t>
      </w:r>
      <w:r w:rsidR="0044281F" w:rsidRPr="00426873">
        <w:rPr>
          <w:rFonts w:cs="Book Antiqua"/>
        </w:rPr>
        <w:t>ui planeeringu või projekti</w:t>
      </w:r>
      <w:r w:rsidR="00D2215C" w:rsidRPr="00426873">
        <w:rPr>
          <w:rFonts w:cs="Book Antiqua"/>
        </w:rPr>
        <w:t xml:space="preserve"> alusel moodustatud </w:t>
      </w:r>
      <w:r w:rsidR="00984F9A" w:rsidRPr="00426873">
        <w:rPr>
          <w:rFonts w:cs="Book Antiqua"/>
        </w:rPr>
        <w:t>k</w:t>
      </w:r>
      <w:r w:rsidR="00D2215C" w:rsidRPr="00426873">
        <w:rPr>
          <w:rFonts w:cs="Book Antiqua"/>
        </w:rPr>
        <w:t>innisasja on võimalik kasutada lisaks taastuvenergia tootmisega seotud ehitiste rajamisele ka muul eesmärgil, siis võib hoonestusõigusega koormata kinnisasja osa, mis on vajalik taastuvenergia tootmisega seotud ehitiste rajamiseks</w:t>
      </w:r>
      <w:r w:rsidR="006D2105" w:rsidRPr="00426873">
        <w:rPr>
          <w:rFonts w:cs="Book Antiqua"/>
        </w:rPr>
        <w:t xml:space="preserve"> ja teenindamiseks</w:t>
      </w:r>
      <w:r w:rsidR="00D2215C" w:rsidRPr="00426873">
        <w:rPr>
          <w:rFonts w:cs="Book Antiqua"/>
        </w:rPr>
        <w:t xml:space="preserve">. </w:t>
      </w:r>
    </w:p>
    <w:p w14:paraId="7AF7B111" w14:textId="3D4B2271" w:rsidR="00911366" w:rsidRDefault="00552E77" w:rsidP="002D1D51">
      <w:pPr>
        <w:widowControl w:val="0"/>
        <w:numPr>
          <w:ilvl w:val="1"/>
          <w:numId w:val="8"/>
        </w:numPr>
        <w:tabs>
          <w:tab w:val="left" w:pos="0"/>
        </w:tabs>
        <w:autoSpaceDE w:val="0"/>
        <w:autoSpaceDN w:val="0"/>
        <w:adjustRightInd w:val="0"/>
      </w:pPr>
      <w:r>
        <w:t>Hoonestusõigusega koormatud kinnisasja ala võib anda kolmanda isiku allkasutusse ainult omaniku esindaja eelneval kirjalikul nõusolekul</w:t>
      </w:r>
      <w:r w:rsidR="00426873">
        <w:t xml:space="preserve"> ning tingimusel, et </w:t>
      </w:r>
      <w:r w:rsidR="000D7831" w:rsidRPr="000D7831">
        <w:t>allkasutusleping</w:t>
      </w:r>
      <w:r w:rsidR="000D7831">
        <w:t xml:space="preserve"> </w:t>
      </w:r>
      <w:r w:rsidR="00E76C9E">
        <w:t>tuleb</w:t>
      </w:r>
      <w:r w:rsidR="000D7831" w:rsidRPr="000D7831">
        <w:t xml:space="preserve"> </w:t>
      </w:r>
      <w:r w:rsidR="000D7831">
        <w:t>avalikusta</w:t>
      </w:r>
      <w:r w:rsidR="00E76C9E">
        <w:t xml:space="preserve">da vastavalt riigivaraseaduses ja </w:t>
      </w:r>
      <w:r w:rsidR="000D7831" w:rsidRPr="000D7831">
        <w:t>avaliku teabe seaduse</w:t>
      </w:r>
      <w:r w:rsidR="00E76C9E">
        <w:t xml:space="preserve">s sätestatule. </w:t>
      </w:r>
      <w:r>
        <w:t xml:space="preserve"> </w:t>
      </w:r>
    </w:p>
    <w:p w14:paraId="1E68F241" w14:textId="77777777" w:rsidR="00E76C9E" w:rsidRDefault="000A48E6" w:rsidP="002D1D51">
      <w:pPr>
        <w:widowControl w:val="0"/>
        <w:numPr>
          <w:ilvl w:val="1"/>
          <w:numId w:val="8"/>
        </w:numPr>
        <w:tabs>
          <w:tab w:val="left" w:pos="0"/>
        </w:tabs>
        <w:autoSpaceDE w:val="0"/>
        <w:autoSpaceDN w:val="0"/>
        <w:adjustRightInd w:val="0"/>
      </w:pPr>
      <w:r w:rsidRPr="00681129">
        <w:t xml:space="preserve">Hoonestusõiguse võõrandamiseks, koormamiseks piiratud asjaõigustega või hüpoteegiga ja </w:t>
      </w:r>
      <w:r w:rsidR="008F0B77" w:rsidRPr="00681129">
        <w:t xml:space="preserve">hoonestusõigust koormava </w:t>
      </w:r>
      <w:r w:rsidR="008C43B1" w:rsidRPr="00681129">
        <w:t>piiratud asjaõiguse l</w:t>
      </w:r>
      <w:r w:rsidRPr="00681129">
        <w:t>õpetamiseks on vajalik kinnisasja omaniku kirjalik nõusolek ning nimetatud</w:t>
      </w:r>
      <w:r w:rsidR="00FF3DDA">
        <w:t xml:space="preserve"> tingimused kantakse kinnistusregistrisse</w:t>
      </w:r>
      <w:r w:rsidRPr="00681129">
        <w:t>. Nõusoleku andmise tingimuseks hoonestusõiguse võõrandamisel on</w:t>
      </w:r>
      <w:r w:rsidR="00E76C9E">
        <w:t>:</w:t>
      </w:r>
    </w:p>
    <w:p w14:paraId="64D12BCA" w14:textId="2853AFB3" w:rsidR="00772EBF" w:rsidRDefault="00E76C9E" w:rsidP="00772EBF">
      <w:pPr>
        <w:widowControl w:val="0"/>
        <w:autoSpaceDE w:val="0"/>
        <w:autoSpaceDN w:val="0"/>
        <w:adjustRightInd w:val="0"/>
        <w:ind w:left="709" w:hanging="709"/>
      </w:pPr>
      <w:r w:rsidRPr="00772EBF">
        <w:rPr>
          <w:b/>
          <w:bCs/>
        </w:rPr>
        <w:lastRenderedPageBreak/>
        <w:t>3.4.1</w:t>
      </w:r>
      <w:r>
        <w:t>.</w:t>
      </w:r>
      <w:r w:rsidR="00FF3DDA">
        <w:t xml:space="preserve"> </w:t>
      </w:r>
      <w:r w:rsidR="000A48E6" w:rsidRPr="00681129">
        <w:t xml:space="preserve">kõigi </w:t>
      </w:r>
      <w:r w:rsidR="00BB369B">
        <w:t>omaniku</w:t>
      </w:r>
      <w:r w:rsidR="00BB369B" w:rsidRPr="00681129">
        <w:t xml:space="preserve"> </w:t>
      </w:r>
      <w:r w:rsidR="000A48E6" w:rsidRPr="00681129">
        <w:t xml:space="preserve">ja hoonestaja vahel sõlmitud võlaõiguslike kokkulepete </w:t>
      </w:r>
      <w:r>
        <w:t>täielik ja tingimusteta</w:t>
      </w:r>
      <w:r w:rsidRPr="00681129">
        <w:t xml:space="preserve"> </w:t>
      </w:r>
      <w:r w:rsidR="000A48E6" w:rsidRPr="00681129">
        <w:t>ülevõtmine hoonestusõiguse omandaja poolt</w:t>
      </w:r>
      <w:r w:rsidR="00FF3DDA">
        <w:t xml:space="preserve">; </w:t>
      </w:r>
    </w:p>
    <w:p w14:paraId="02C7470C" w14:textId="77888015" w:rsidR="000A48E6" w:rsidRPr="00681129" w:rsidRDefault="00E76C9E" w:rsidP="00772EBF">
      <w:pPr>
        <w:widowControl w:val="0"/>
        <w:tabs>
          <w:tab w:val="left" w:pos="1276"/>
        </w:tabs>
        <w:autoSpaceDE w:val="0"/>
        <w:autoSpaceDN w:val="0"/>
        <w:adjustRightInd w:val="0"/>
        <w:ind w:left="709" w:hanging="709"/>
      </w:pPr>
      <w:r w:rsidRPr="00772EBF">
        <w:rPr>
          <w:b/>
          <w:bCs/>
        </w:rPr>
        <w:t>3.4.2.</w:t>
      </w:r>
      <w:r w:rsidR="00FF3DDA">
        <w:t> </w:t>
      </w:r>
      <w:r w:rsidR="00BA40E8">
        <w:t xml:space="preserve"> </w:t>
      </w:r>
      <w:r w:rsidR="00FF3DDA">
        <w:t xml:space="preserve">hoonestusõiguse võõrandamine ei </w:t>
      </w:r>
      <w:r w:rsidR="00BB369B">
        <w:t>tohi tuua</w:t>
      </w:r>
      <w:r w:rsidR="00FF3DDA">
        <w:t xml:space="preserve"> kaasa olulist muutust lepingu täitmises ega ohusta</w:t>
      </w:r>
      <w:r w:rsidR="00BB369B">
        <w:t>da</w:t>
      </w:r>
      <w:r w:rsidR="00FF3DDA">
        <w:t xml:space="preserve"> hoonestusõiguse seadmisega taotletud eesmärki, sh peab omandaja  </w:t>
      </w:r>
      <w:r w:rsidR="00BB369B">
        <w:t xml:space="preserve">omaniku esindajale </w:t>
      </w:r>
      <w:r w:rsidR="00FF3DDA">
        <w:t>tõenda</w:t>
      </w:r>
      <w:r>
        <w:t>ma</w:t>
      </w:r>
      <w:r w:rsidR="00FF3DDA">
        <w:t xml:space="preserve"> enda kavatsust ja võimet </w:t>
      </w:r>
      <w:r w:rsidR="00772EBF">
        <w:t xml:space="preserve">lepingut </w:t>
      </w:r>
      <w:r w:rsidR="00FF3DDA">
        <w:t>täita</w:t>
      </w:r>
      <w:r w:rsidR="000A48E6" w:rsidRPr="00681129">
        <w:t>.</w:t>
      </w:r>
    </w:p>
    <w:p w14:paraId="42E4ABE8" w14:textId="44E09BA8" w:rsidR="000A48E6" w:rsidRPr="00681129" w:rsidRDefault="00502C33" w:rsidP="002D1D51">
      <w:pPr>
        <w:numPr>
          <w:ilvl w:val="1"/>
          <w:numId w:val="8"/>
        </w:numPr>
        <w:rPr>
          <w:b/>
          <w:bCs/>
          <w:szCs w:val="24"/>
        </w:rPr>
      </w:pPr>
      <w:bookmarkStart w:id="13" w:name="_Hlk180260394"/>
      <w:r w:rsidRPr="00681129">
        <w:rPr>
          <w:b/>
          <w:bCs/>
          <w:szCs w:val="24"/>
        </w:rPr>
        <w:t>E</w:t>
      </w:r>
      <w:r w:rsidR="000A48E6" w:rsidRPr="00681129">
        <w:rPr>
          <w:b/>
          <w:bCs/>
          <w:szCs w:val="24"/>
        </w:rPr>
        <w:t xml:space="preserve">hitiste rajamisel </w:t>
      </w:r>
      <w:r w:rsidRPr="00681129">
        <w:rPr>
          <w:b/>
          <w:bCs/>
          <w:szCs w:val="24"/>
        </w:rPr>
        <w:t xml:space="preserve">ja hoonestusõiguse teostamisel </w:t>
      </w:r>
      <w:r w:rsidR="000A48E6" w:rsidRPr="00681129">
        <w:rPr>
          <w:b/>
          <w:bCs/>
          <w:szCs w:val="24"/>
        </w:rPr>
        <w:t xml:space="preserve">on hoonestaja kohustatud: </w:t>
      </w:r>
    </w:p>
    <w:p w14:paraId="1A0E0B82" w14:textId="537EE7C5" w:rsidR="00570C4B" w:rsidRPr="00681129" w:rsidRDefault="004647E3" w:rsidP="006F745E">
      <w:pPr>
        <w:numPr>
          <w:ilvl w:val="2"/>
          <w:numId w:val="8"/>
        </w:numPr>
        <w:ind w:left="709" w:hanging="709"/>
        <w:rPr>
          <w:i/>
          <w:iCs/>
          <w:szCs w:val="24"/>
        </w:rPr>
      </w:pPr>
      <w:r w:rsidRPr="00681129">
        <w:rPr>
          <w:szCs w:val="24"/>
        </w:rPr>
        <w:t>h</w:t>
      </w:r>
      <w:r w:rsidR="00570C4B" w:rsidRPr="00681129">
        <w:rPr>
          <w:szCs w:val="24"/>
        </w:rPr>
        <w:t xml:space="preserve">iljemalt </w:t>
      </w:r>
      <w:r w:rsidR="00570C4B" w:rsidRPr="00681129">
        <w:rPr>
          <w:b/>
          <w:bCs/>
          <w:szCs w:val="24"/>
        </w:rPr>
        <w:t>kahe aasta jooksul</w:t>
      </w:r>
      <w:r w:rsidR="00570C4B" w:rsidRPr="00681129">
        <w:rPr>
          <w:szCs w:val="24"/>
        </w:rPr>
        <w:t xml:space="preserve"> arvates hoonestusõiguse seadmisest </w:t>
      </w:r>
      <w:r w:rsidR="00EF6737" w:rsidRPr="00681129">
        <w:rPr>
          <w:szCs w:val="24"/>
        </w:rPr>
        <w:t xml:space="preserve">planeeringuga või projekteerimistingimustega </w:t>
      </w:r>
      <w:r w:rsidR="00570C4B" w:rsidRPr="00681129">
        <w:rPr>
          <w:szCs w:val="24"/>
        </w:rPr>
        <w:t xml:space="preserve">taastuvenergia tootmisega seotud </w:t>
      </w:r>
      <w:r w:rsidR="00570C4B" w:rsidRPr="00681129">
        <w:rPr>
          <w:b/>
          <w:bCs/>
          <w:szCs w:val="24"/>
        </w:rPr>
        <w:t>ehitised</w:t>
      </w:r>
      <w:r w:rsidR="00116046" w:rsidRPr="00681129">
        <w:rPr>
          <w:b/>
          <w:bCs/>
          <w:szCs w:val="24"/>
        </w:rPr>
        <w:t xml:space="preserve"> valmis ehitama</w:t>
      </w:r>
      <w:r w:rsidRPr="00681129">
        <w:rPr>
          <w:szCs w:val="24"/>
        </w:rPr>
        <w:t>. Kohustus loetakse täidetuks, kui nimetatud tähtpäevaks on hoonestajale väljastatud ehitiste kasutusluba</w:t>
      </w:r>
      <w:r w:rsidR="00116046" w:rsidRPr="00681129">
        <w:rPr>
          <w:szCs w:val="24"/>
        </w:rPr>
        <w:t>;</w:t>
      </w:r>
    </w:p>
    <w:p w14:paraId="59A3C570" w14:textId="4A739401" w:rsidR="000A48E6" w:rsidRPr="00681129" w:rsidRDefault="000A48E6" w:rsidP="006F745E">
      <w:pPr>
        <w:numPr>
          <w:ilvl w:val="2"/>
          <w:numId w:val="8"/>
        </w:numPr>
        <w:ind w:left="709" w:hanging="709"/>
        <w:rPr>
          <w:szCs w:val="24"/>
        </w:rPr>
      </w:pPr>
      <w:r w:rsidRPr="00681129">
        <w:rPr>
          <w:szCs w:val="24"/>
        </w:rPr>
        <w:t>täitma kinnisasjade suhtes õigusaktidest</w:t>
      </w:r>
      <w:r w:rsidR="00EA323F" w:rsidRPr="00681129">
        <w:rPr>
          <w:szCs w:val="24"/>
        </w:rPr>
        <w:t xml:space="preserve">, </w:t>
      </w:r>
      <w:r w:rsidRPr="00681129">
        <w:rPr>
          <w:szCs w:val="24"/>
        </w:rPr>
        <w:t xml:space="preserve">planeeringust </w:t>
      </w:r>
      <w:r w:rsidR="00EA323F" w:rsidRPr="00681129">
        <w:rPr>
          <w:szCs w:val="24"/>
        </w:rPr>
        <w:t xml:space="preserve">ja/või projekteerimistingimustest </w:t>
      </w:r>
      <w:r w:rsidRPr="00681129">
        <w:rPr>
          <w:szCs w:val="24"/>
        </w:rPr>
        <w:t xml:space="preserve">tulenevaid kohustusi ning hoiduma tegevusest, mis võiks põhjustada keskkonnaseisundi halvenemist, õhu, vee või maa saastamist või muud ohtu või kahju </w:t>
      </w:r>
      <w:r w:rsidR="00EA323F" w:rsidRPr="00681129">
        <w:rPr>
          <w:szCs w:val="24"/>
        </w:rPr>
        <w:t xml:space="preserve">üldsuse huvidele </w:t>
      </w:r>
      <w:r w:rsidR="00502C33" w:rsidRPr="00681129">
        <w:rPr>
          <w:szCs w:val="24"/>
        </w:rPr>
        <w:t>või</w:t>
      </w:r>
      <w:r w:rsidR="00EA323F" w:rsidRPr="00681129">
        <w:rPr>
          <w:szCs w:val="24"/>
        </w:rPr>
        <w:t xml:space="preserve"> loodusele, sh vältima ehitamisel </w:t>
      </w:r>
      <w:r w:rsidR="00EA323F" w:rsidRPr="00681129">
        <w:t xml:space="preserve">kaitstavate taimeliikide kasvualade kahjustamist ja säilitama liikide soodsa </w:t>
      </w:r>
      <w:r w:rsidR="001F7B6B" w:rsidRPr="00681129">
        <w:t>seisundi</w:t>
      </w:r>
      <w:r w:rsidR="00116046" w:rsidRPr="00681129">
        <w:t>;</w:t>
      </w:r>
    </w:p>
    <w:p w14:paraId="7ADA3193" w14:textId="56F99698" w:rsidR="000A48E6" w:rsidRPr="00681129" w:rsidRDefault="000A48E6" w:rsidP="006F745E">
      <w:pPr>
        <w:numPr>
          <w:ilvl w:val="2"/>
          <w:numId w:val="8"/>
        </w:numPr>
        <w:ind w:left="709" w:hanging="709"/>
        <w:rPr>
          <w:szCs w:val="24"/>
        </w:rPr>
      </w:pPr>
      <w:r w:rsidRPr="00681129">
        <w:rPr>
          <w:szCs w:val="24"/>
        </w:rPr>
        <w:t xml:space="preserve">rajama kinnisasjadele </w:t>
      </w:r>
      <w:r w:rsidR="00AB3E7C" w:rsidRPr="00681129">
        <w:rPr>
          <w:szCs w:val="24"/>
        </w:rPr>
        <w:t xml:space="preserve">taastuvenergia ehitised </w:t>
      </w:r>
      <w:r w:rsidRPr="00681129">
        <w:rPr>
          <w:szCs w:val="24"/>
        </w:rPr>
        <w:t xml:space="preserve">ning </w:t>
      </w:r>
      <w:r w:rsidR="00AB3E7C" w:rsidRPr="00681129">
        <w:rPr>
          <w:szCs w:val="24"/>
        </w:rPr>
        <w:t>nende</w:t>
      </w:r>
      <w:r w:rsidRPr="00681129">
        <w:rPr>
          <w:szCs w:val="24"/>
        </w:rPr>
        <w:t xml:space="preserve"> teenindamiseks vajalikud tehnovõrgud ja -rajatised vastavalt kehtestatud planeeringule </w:t>
      </w:r>
      <w:r w:rsidR="00AB3E7C" w:rsidRPr="00681129">
        <w:rPr>
          <w:szCs w:val="24"/>
        </w:rPr>
        <w:t>ja/</w:t>
      </w:r>
      <w:r w:rsidRPr="00681129">
        <w:rPr>
          <w:szCs w:val="24"/>
        </w:rPr>
        <w:t xml:space="preserve">või </w:t>
      </w:r>
      <w:r w:rsidR="00116046" w:rsidRPr="00681129">
        <w:rPr>
          <w:szCs w:val="24"/>
        </w:rPr>
        <w:t>ehitus</w:t>
      </w:r>
      <w:r w:rsidRPr="00681129">
        <w:rPr>
          <w:szCs w:val="24"/>
        </w:rPr>
        <w:t>projekt</w:t>
      </w:r>
      <w:r w:rsidR="00116046" w:rsidRPr="00681129">
        <w:rPr>
          <w:szCs w:val="24"/>
        </w:rPr>
        <w:t>ile</w:t>
      </w:r>
      <w:r w:rsidR="0093749C" w:rsidRPr="00681129">
        <w:rPr>
          <w:szCs w:val="24"/>
        </w:rPr>
        <w:t xml:space="preserve"> ning </w:t>
      </w:r>
      <w:r w:rsidR="00116046" w:rsidRPr="00681129">
        <w:rPr>
          <w:szCs w:val="24"/>
        </w:rPr>
        <w:t xml:space="preserve"> </w:t>
      </w:r>
      <w:r w:rsidR="0044281F" w:rsidRPr="00681129">
        <w:rPr>
          <w:szCs w:val="24"/>
        </w:rPr>
        <w:t>taastuvenergia tootmisega seotu</w:t>
      </w:r>
      <w:r w:rsidR="00116046" w:rsidRPr="00681129">
        <w:rPr>
          <w:szCs w:val="24"/>
        </w:rPr>
        <w:t>d</w:t>
      </w:r>
      <w:r w:rsidR="0044281F" w:rsidRPr="00681129">
        <w:rPr>
          <w:szCs w:val="24"/>
        </w:rPr>
        <w:t xml:space="preserve"> ehitisi, mida ei ole planeeringus ettenähtud, vaid </w:t>
      </w:r>
      <w:r w:rsidR="00473FFD">
        <w:rPr>
          <w:szCs w:val="24"/>
        </w:rPr>
        <w:t>omaniku esindaja</w:t>
      </w:r>
      <w:r w:rsidR="0044281F" w:rsidRPr="00681129">
        <w:rPr>
          <w:szCs w:val="24"/>
        </w:rPr>
        <w:t xml:space="preserve"> eelneval nõusolekul</w:t>
      </w:r>
      <w:r w:rsidR="00116046" w:rsidRPr="00681129">
        <w:rPr>
          <w:szCs w:val="24"/>
        </w:rPr>
        <w:t>;</w:t>
      </w:r>
    </w:p>
    <w:p w14:paraId="1885418E" w14:textId="77777777" w:rsidR="00116046" w:rsidRPr="00681129" w:rsidRDefault="000A48E6" w:rsidP="006F745E">
      <w:pPr>
        <w:numPr>
          <w:ilvl w:val="2"/>
          <w:numId w:val="8"/>
        </w:numPr>
        <w:ind w:left="709" w:hanging="709"/>
        <w:rPr>
          <w:szCs w:val="24"/>
        </w:rPr>
      </w:pPr>
      <w:r w:rsidRPr="00681129">
        <w:rPr>
          <w:szCs w:val="24"/>
        </w:rPr>
        <w:t>tagama kõikide ehitamiseks vajalike lubade, kooskõlastuste ja nõusolekute olemasolu, mille saamise eest kinnisasjade omanik ei vastuta;</w:t>
      </w:r>
    </w:p>
    <w:p w14:paraId="4F581DE4" w14:textId="087E5C8E" w:rsidR="00DC6308" w:rsidRPr="00681129" w:rsidRDefault="00116046" w:rsidP="006F745E">
      <w:pPr>
        <w:numPr>
          <w:ilvl w:val="2"/>
          <w:numId w:val="8"/>
        </w:numPr>
        <w:ind w:left="709" w:hanging="709"/>
        <w:rPr>
          <w:szCs w:val="24"/>
        </w:rPr>
      </w:pPr>
      <w:r w:rsidRPr="00681129">
        <w:rPr>
          <w:szCs w:val="24"/>
        </w:rPr>
        <w:t>s</w:t>
      </w:r>
      <w:r w:rsidR="001566BB" w:rsidRPr="00681129">
        <w:rPr>
          <w:szCs w:val="24"/>
        </w:rPr>
        <w:t>õlmima</w:t>
      </w:r>
      <w:r w:rsidR="00DC6308" w:rsidRPr="00681129">
        <w:rPr>
          <w:szCs w:val="24"/>
        </w:rPr>
        <w:t xml:space="preserve"> </w:t>
      </w:r>
      <w:r w:rsidR="0044281F" w:rsidRPr="00681129">
        <w:rPr>
          <w:szCs w:val="24"/>
        </w:rPr>
        <w:t xml:space="preserve">enne ehitamise alustamist </w:t>
      </w:r>
      <w:r w:rsidR="001566BB" w:rsidRPr="00681129">
        <w:rPr>
          <w:szCs w:val="24"/>
        </w:rPr>
        <w:t>kokkulepped</w:t>
      </w:r>
      <w:r w:rsidR="00DC6308" w:rsidRPr="00681129">
        <w:rPr>
          <w:szCs w:val="24"/>
        </w:rPr>
        <w:t xml:space="preserve"> servituudi seadmis</w:t>
      </w:r>
      <w:r w:rsidR="001566BB" w:rsidRPr="00681129">
        <w:rPr>
          <w:szCs w:val="24"/>
        </w:rPr>
        <w:t>eks</w:t>
      </w:r>
      <w:r w:rsidR="00DC6308" w:rsidRPr="00681129">
        <w:rPr>
          <w:szCs w:val="24"/>
        </w:rPr>
        <w:t xml:space="preserve"> </w:t>
      </w:r>
      <w:r w:rsidR="00502C33" w:rsidRPr="00681129">
        <w:rPr>
          <w:szCs w:val="24"/>
        </w:rPr>
        <w:t>planeeringus või projekteerimistingimustes ette nähtud servituudi</w:t>
      </w:r>
      <w:r w:rsidR="00DC6308" w:rsidRPr="00681129">
        <w:rPr>
          <w:szCs w:val="24"/>
        </w:rPr>
        <w:t>alade</w:t>
      </w:r>
      <w:r w:rsidRPr="00681129">
        <w:rPr>
          <w:szCs w:val="24"/>
        </w:rPr>
        <w:t xml:space="preserve"> maa omanikega</w:t>
      </w:r>
      <w:r w:rsidR="0093749C" w:rsidRPr="00681129">
        <w:rPr>
          <w:szCs w:val="24"/>
        </w:rPr>
        <w:t>, kusjuures s</w:t>
      </w:r>
      <w:r w:rsidR="00502C33" w:rsidRPr="00681129">
        <w:rPr>
          <w:szCs w:val="24"/>
        </w:rPr>
        <w:t xml:space="preserve">ervituudialadele kavandatud ehitiste ehitamist </w:t>
      </w:r>
      <w:r w:rsidR="001566BB" w:rsidRPr="00681129">
        <w:rPr>
          <w:szCs w:val="24"/>
        </w:rPr>
        <w:t xml:space="preserve">ja maa kasutamist </w:t>
      </w:r>
      <w:r w:rsidR="00502C33" w:rsidRPr="00681129">
        <w:rPr>
          <w:szCs w:val="24"/>
        </w:rPr>
        <w:t>võib alustada pärast servituudi kinnistusraamatusse kandmist</w:t>
      </w:r>
      <w:r w:rsidRPr="00681129">
        <w:rPr>
          <w:szCs w:val="24"/>
        </w:rPr>
        <w:t>;</w:t>
      </w:r>
      <w:r w:rsidR="00502C33" w:rsidRPr="00681129">
        <w:rPr>
          <w:szCs w:val="24"/>
        </w:rPr>
        <w:t xml:space="preserve">  </w:t>
      </w:r>
    </w:p>
    <w:p w14:paraId="25CA2F12" w14:textId="31DB2C53" w:rsidR="004647E3" w:rsidRPr="00681129" w:rsidRDefault="004647E3" w:rsidP="006F745E">
      <w:pPr>
        <w:numPr>
          <w:ilvl w:val="2"/>
          <w:numId w:val="8"/>
        </w:numPr>
        <w:ind w:left="709" w:hanging="709"/>
        <w:rPr>
          <w:szCs w:val="24"/>
        </w:rPr>
      </w:pPr>
      <w:r w:rsidRPr="00681129">
        <w:rPr>
          <w:szCs w:val="24"/>
        </w:rPr>
        <w:t xml:space="preserve">taotlema </w:t>
      </w:r>
      <w:r w:rsidR="00473FFD">
        <w:rPr>
          <w:szCs w:val="24"/>
        </w:rPr>
        <w:t xml:space="preserve">vastava kinnisasja </w:t>
      </w:r>
      <w:r w:rsidR="008C43B1" w:rsidRPr="00681129">
        <w:rPr>
          <w:szCs w:val="24"/>
        </w:rPr>
        <w:t>omaniku nõusolekut juhul, kui ehitamisel või ehitiste renoveerimisel või hooldamisel on materjalide ladustamiseks, ajutiste konstruktsioonide või seadmete paigaldamiseks või liikumiseks erimõõtmetes transpordiga</w:t>
      </w:r>
      <w:r w:rsidR="00116046" w:rsidRPr="00681129">
        <w:rPr>
          <w:szCs w:val="24"/>
        </w:rPr>
        <w:t>;</w:t>
      </w:r>
      <w:r w:rsidR="008C43B1" w:rsidRPr="00681129">
        <w:rPr>
          <w:szCs w:val="24"/>
        </w:rPr>
        <w:t xml:space="preserve"> </w:t>
      </w:r>
    </w:p>
    <w:p w14:paraId="1A81BA2C" w14:textId="2D1F098A" w:rsidR="00EF6737" w:rsidRPr="00681129" w:rsidRDefault="00502C33" w:rsidP="006F745E">
      <w:pPr>
        <w:widowControl w:val="0"/>
        <w:numPr>
          <w:ilvl w:val="2"/>
          <w:numId w:val="8"/>
        </w:numPr>
        <w:tabs>
          <w:tab w:val="left" w:pos="851"/>
        </w:tabs>
        <w:autoSpaceDE w:val="0"/>
        <w:autoSpaceDN w:val="0"/>
        <w:adjustRightInd w:val="0"/>
        <w:ind w:left="709" w:hanging="709"/>
        <w:rPr>
          <w:rFonts w:cs="Book Antiqua"/>
        </w:rPr>
      </w:pPr>
      <w:r w:rsidRPr="00681129">
        <w:rPr>
          <w:szCs w:val="24"/>
        </w:rPr>
        <w:t>s</w:t>
      </w:r>
      <w:r w:rsidRPr="00681129">
        <w:t>õlmima enne ehitustööde teostamist kinnisasjadel kasvava metsa raadamise korraldamiseks lepingu Riigimetsa Majandamise Keskusega</w:t>
      </w:r>
      <w:r w:rsidR="00116046" w:rsidRPr="00681129">
        <w:t>;</w:t>
      </w:r>
    </w:p>
    <w:p w14:paraId="60427638" w14:textId="54F90457" w:rsidR="00772056" w:rsidRPr="00681129" w:rsidRDefault="00EA323F" w:rsidP="006F745E">
      <w:pPr>
        <w:widowControl w:val="0"/>
        <w:numPr>
          <w:ilvl w:val="2"/>
          <w:numId w:val="8"/>
        </w:numPr>
        <w:tabs>
          <w:tab w:val="left" w:pos="851"/>
        </w:tabs>
        <w:autoSpaceDE w:val="0"/>
        <w:autoSpaceDN w:val="0"/>
        <w:adjustRightInd w:val="0"/>
        <w:ind w:left="709" w:hanging="709"/>
        <w:rPr>
          <w:szCs w:val="24"/>
        </w:rPr>
      </w:pPr>
      <w:r w:rsidRPr="00681129">
        <w:rPr>
          <w:szCs w:val="24"/>
        </w:rPr>
        <w:t>k</w:t>
      </w:r>
      <w:r w:rsidR="00EF6737" w:rsidRPr="00681129">
        <w:t>okku leppima kinnisasjadele juurdepääsuks kasutatavate eraomandis olevate kinnisasjade omanikega juurdepääsuteede kasutamises. Kinnisasja omanik ei vastuta eraomandis olevatel kinnisasjadel asuvate juurdepääsuteede kasutamiseks vajalike lubade, kooskõlastuste ega nõusolekute saamise eest</w:t>
      </w:r>
      <w:r w:rsidR="00116046" w:rsidRPr="00681129">
        <w:t>;</w:t>
      </w:r>
      <w:r w:rsidR="00772056" w:rsidRPr="00681129">
        <w:rPr>
          <w:szCs w:val="24"/>
        </w:rPr>
        <w:t xml:space="preserve"> </w:t>
      </w:r>
    </w:p>
    <w:p w14:paraId="5BE898A2" w14:textId="2C64A17E" w:rsidR="00EF6737" w:rsidRPr="00681129" w:rsidRDefault="00772056" w:rsidP="006F745E">
      <w:pPr>
        <w:widowControl w:val="0"/>
        <w:numPr>
          <w:ilvl w:val="2"/>
          <w:numId w:val="8"/>
        </w:numPr>
        <w:tabs>
          <w:tab w:val="left" w:pos="851"/>
        </w:tabs>
        <w:autoSpaceDE w:val="0"/>
        <w:autoSpaceDN w:val="0"/>
        <w:adjustRightInd w:val="0"/>
        <w:ind w:left="709" w:hanging="709"/>
      </w:pPr>
      <w:bookmarkStart w:id="14" w:name="_Hlk180261687"/>
      <w:r w:rsidRPr="00681129">
        <w:rPr>
          <w:szCs w:val="24"/>
        </w:rPr>
        <w:t xml:space="preserve">hoonestusõiguse alusel ehitatud ehitiste hävimise korral ehitise(d) taastama ja </w:t>
      </w:r>
      <w:r w:rsidRPr="00681129">
        <w:t>tagama tootmisvõimsuse taastamise, välja arvatud juhul, kui taastamine on lepingu kehtivuse perioodi või muid põhjendatud asjaolusid arvestades ebamõistlik ja omaniku esindaja nõustub taastamata jätmisega.</w:t>
      </w:r>
    </w:p>
    <w:bookmarkEnd w:id="13"/>
    <w:bookmarkEnd w:id="14"/>
    <w:p w14:paraId="652D6BB9" w14:textId="09E3804B" w:rsidR="00EA323F" w:rsidRPr="00681129" w:rsidRDefault="00671954" w:rsidP="002D1D51">
      <w:pPr>
        <w:widowControl w:val="0"/>
        <w:numPr>
          <w:ilvl w:val="1"/>
          <w:numId w:val="8"/>
        </w:numPr>
        <w:tabs>
          <w:tab w:val="left" w:pos="709"/>
        </w:tabs>
        <w:autoSpaceDE w:val="0"/>
        <w:autoSpaceDN w:val="0"/>
        <w:adjustRightInd w:val="0"/>
        <w:rPr>
          <w:b/>
          <w:bCs/>
        </w:rPr>
      </w:pPr>
      <w:r w:rsidRPr="00681129">
        <w:rPr>
          <w:b/>
          <w:bCs/>
        </w:rPr>
        <w:t xml:space="preserve">Hoonestaja õigused ja kohustused </w:t>
      </w:r>
      <w:bookmarkStart w:id="15" w:name="_Hlk180260765"/>
      <w:r w:rsidRPr="00681129">
        <w:rPr>
          <w:b/>
          <w:bCs/>
        </w:rPr>
        <w:t>k</w:t>
      </w:r>
      <w:r w:rsidR="00EA323F" w:rsidRPr="00681129">
        <w:rPr>
          <w:b/>
          <w:bCs/>
        </w:rPr>
        <w:t xml:space="preserve">innisasjade </w:t>
      </w:r>
      <w:r w:rsidR="008B166C" w:rsidRPr="00681129">
        <w:rPr>
          <w:b/>
          <w:bCs/>
        </w:rPr>
        <w:t xml:space="preserve">kasutamisel ja </w:t>
      </w:r>
      <w:r w:rsidR="00EA323F" w:rsidRPr="00681129">
        <w:rPr>
          <w:b/>
          <w:bCs/>
        </w:rPr>
        <w:t>korrashoiu tagamise</w:t>
      </w:r>
      <w:r w:rsidR="008B166C" w:rsidRPr="00681129">
        <w:rPr>
          <w:b/>
          <w:bCs/>
        </w:rPr>
        <w:t>l</w:t>
      </w:r>
      <w:bookmarkEnd w:id="15"/>
      <w:r w:rsidR="00EA323F" w:rsidRPr="00681129">
        <w:rPr>
          <w:b/>
          <w:bCs/>
        </w:rPr>
        <w:t>:</w:t>
      </w:r>
    </w:p>
    <w:p w14:paraId="1F21E1EB" w14:textId="42908314" w:rsidR="005F63E9" w:rsidRPr="00681129" w:rsidRDefault="00B82381" w:rsidP="006F745E">
      <w:pPr>
        <w:widowControl w:val="0"/>
        <w:numPr>
          <w:ilvl w:val="2"/>
          <w:numId w:val="8"/>
        </w:numPr>
        <w:tabs>
          <w:tab w:val="left" w:pos="709"/>
        </w:tabs>
        <w:autoSpaceDE w:val="0"/>
        <w:autoSpaceDN w:val="0"/>
        <w:adjustRightInd w:val="0"/>
        <w:ind w:left="709" w:hanging="709"/>
      </w:pPr>
      <w:bookmarkStart w:id="16" w:name="_Hlk180260956"/>
      <w:r>
        <w:t xml:space="preserve">Hoonestaja on kohustatud </w:t>
      </w:r>
      <w:r w:rsidR="005F63E9" w:rsidRPr="00681129">
        <w:t>taga</w:t>
      </w:r>
      <w:r>
        <w:t>m</w:t>
      </w:r>
      <w:r w:rsidR="005F63E9" w:rsidRPr="00681129">
        <w:t xml:space="preserve">a rajatavate ehitiste, nende vahele jäävate alade, kinnisasjadel asuvate teede, radade, kraavide, tammide, tarade, veejuhtmete ja muude kinnisasjade kasutamiseks ja teenindamiseks vajalike rajatiste ja seadmete tavapärase korrashoiu </w:t>
      </w:r>
      <w:bookmarkEnd w:id="16"/>
      <w:r w:rsidR="005F63E9" w:rsidRPr="00681129">
        <w:t xml:space="preserve">kogu hoonestusõiguste kestvuse jooksul, järgides seejuures taimestiku hooldamisel poollooduslike rohumaade hooldamise põhimõtteid; </w:t>
      </w:r>
    </w:p>
    <w:p w14:paraId="6901AAAC" w14:textId="636285DA" w:rsidR="00EF6737" w:rsidRPr="00681129" w:rsidRDefault="00B82381" w:rsidP="006F745E">
      <w:pPr>
        <w:widowControl w:val="0"/>
        <w:numPr>
          <w:ilvl w:val="2"/>
          <w:numId w:val="8"/>
        </w:numPr>
        <w:tabs>
          <w:tab w:val="left" w:pos="709"/>
        </w:tabs>
        <w:autoSpaceDE w:val="0"/>
        <w:autoSpaceDN w:val="0"/>
        <w:adjustRightInd w:val="0"/>
        <w:ind w:left="709" w:hanging="709"/>
      </w:pPr>
      <w:bookmarkStart w:id="17" w:name="_Hlk180261000"/>
      <w:r>
        <w:lastRenderedPageBreak/>
        <w:t>Hoonestaja on kohustatud järgima</w:t>
      </w:r>
      <w:r w:rsidRPr="00681129">
        <w:t xml:space="preserve"> </w:t>
      </w:r>
      <w:r w:rsidR="005F63E9" w:rsidRPr="00681129">
        <w:t xml:space="preserve">kinnisasjade kasutamisel ja hoonestusõiguste teostamisel kinnisasjade suhtes õigusaktidest, kaitsekorrast, planeeringust või projekteerimistingimustest tulenevaid </w:t>
      </w:r>
      <w:r w:rsidR="00DE7AFE" w:rsidRPr="00681129">
        <w:t>tingimusi ja nõudeid</w:t>
      </w:r>
      <w:bookmarkEnd w:id="17"/>
      <w:r w:rsidR="005F63E9" w:rsidRPr="00681129">
        <w:t xml:space="preserve">, sh piirama ehitustööde ajal kaitstavate liikide kasvukohad kogu ulatuses tõketega nii, et </w:t>
      </w:r>
      <w:r w:rsidR="00DE7AFE" w:rsidRPr="00681129">
        <w:t xml:space="preserve">kaitstavate liikide kasvukoha kahjustamine oleks välistatud. </w:t>
      </w:r>
    </w:p>
    <w:p w14:paraId="1D30351B" w14:textId="609985E0" w:rsidR="005F63E9" w:rsidRPr="00681129" w:rsidRDefault="00B82381" w:rsidP="006F745E">
      <w:pPr>
        <w:widowControl w:val="0"/>
        <w:numPr>
          <w:ilvl w:val="2"/>
          <w:numId w:val="8"/>
        </w:numPr>
        <w:tabs>
          <w:tab w:val="left" w:pos="709"/>
        </w:tabs>
        <w:autoSpaceDE w:val="0"/>
        <w:autoSpaceDN w:val="0"/>
        <w:adjustRightInd w:val="0"/>
        <w:ind w:left="709" w:hanging="709"/>
        <w:rPr>
          <w:rFonts w:cs="Book Antiqua"/>
        </w:rPr>
      </w:pPr>
      <w:bookmarkStart w:id="18" w:name="_Hlk180261070"/>
      <w:r>
        <w:t>Hoonestaja on kohustatud vältima</w:t>
      </w:r>
      <w:r w:rsidRPr="00681129">
        <w:t xml:space="preserve"> </w:t>
      </w:r>
      <w:r w:rsidR="005F63E9" w:rsidRPr="00681129">
        <w:t>ehitamisel ja ehitiste hooldamisel keemiliste tõrjevahendite kasutamist</w:t>
      </w:r>
      <w:r w:rsidR="001F7B6B" w:rsidRPr="00681129">
        <w:t xml:space="preserve"> või</w:t>
      </w:r>
      <w:r w:rsidR="008A22E0" w:rsidRPr="00681129">
        <w:t xml:space="preserve"> kui see on vältimatu</w:t>
      </w:r>
      <w:r w:rsidR="001F7B6B" w:rsidRPr="00681129">
        <w:t xml:space="preserve">, siis kooskõlastama </w:t>
      </w:r>
      <w:r w:rsidR="008A22E0" w:rsidRPr="00681129">
        <w:t>tegevuste a</w:t>
      </w:r>
      <w:r w:rsidR="001F7B6B" w:rsidRPr="00681129">
        <w:t>ja</w:t>
      </w:r>
      <w:r w:rsidR="008A22E0" w:rsidRPr="00681129">
        <w:t xml:space="preserve"> ja keemiliste materjalide kasutami</w:t>
      </w:r>
      <w:r w:rsidR="001F7B6B" w:rsidRPr="00681129">
        <w:t>s</w:t>
      </w:r>
      <w:r w:rsidR="008A22E0" w:rsidRPr="00681129">
        <w:t>e Keskkonnaametiga</w:t>
      </w:r>
      <w:bookmarkEnd w:id="18"/>
      <w:r w:rsidR="005E198B" w:rsidRPr="00681129">
        <w:t>;</w:t>
      </w:r>
    </w:p>
    <w:p w14:paraId="4C390F7E" w14:textId="6412E4A7" w:rsidR="005F63E9" w:rsidRPr="00681129" w:rsidRDefault="00B82381" w:rsidP="006F745E">
      <w:pPr>
        <w:widowControl w:val="0"/>
        <w:numPr>
          <w:ilvl w:val="2"/>
          <w:numId w:val="8"/>
        </w:numPr>
        <w:tabs>
          <w:tab w:val="left" w:pos="709"/>
        </w:tabs>
        <w:autoSpaceDE w:val="0"/>
        <w:autoSpaceDN w:val="0"/>
        <w:adjustRightInd w:val="0"/>
        <w:ind w:left="709" w:hanging="709"/>
        <w:rPr>
          <w:rFonts w:cs="Book Antiqua"/>
        </w:rPr>
      </w:pPr>
      <w:bookmarkStart w:id="19" w:name="_Hlk180261114"/>
      <w:r>
        <w:t>Hoonestaja on kohustatud tagama</w:t>
      </w:r>
      <w:r w:rsidR="005F63E9" w:rsidRPr="00681129">
        <w:t xml:space="preserve"> põlevmaterjali ohutu kauguse ehitisest, muust põlevmaterjalist ja krundi välispiirist ning mitte ladusta</w:t>
      </w:r>
      <w:r w:rsidR="00AC523A" w:rsidRPr="00681129">
        <w:t>d</w:t>
      </w:r>
      <w:r w:rsidR="005F63E9" w:rsidRPr="00681129">
        <w:t>a põlevmaterjali elektrijaotla või elektrijaotuspunkti sees, all, peal või vastas</w:t>
      </w:r>
      <w:bookmarkEnd w:id="19"/>
      <w:r w:rsidR="005F63E9" w:rsidRPr="00681129">
        <w:t xml:space="preserve">; </w:t>
      </w:r>
    </w:p>
    <w:p w14:paraId="3CACB5C2" w14:textId="77160C2E" w:rsidR="00DE7AFE" w:rsidRDefault="00B82381" w:rsidP="006F745E">
      <w:pPr>
        <w:widowControl w:val="0"/>
        <w:numPr>
          <w:ilvl w:val="2"/>
          <w:numId w:val="8"/>
        </w:numPr>
        <w:tabs>
          <w:tab w:val="left" w:pos="851"/>
        </w:tabs>
        <w:autoSpaceDE w:val="0"/>
        <w:autoSpaceDN w:val="0"/>
        <w:adjustRightInd w:val="0"/>
        <w:ind w:left="709" w:hanging="709"/>
      </w:pPr>
      <w:bookmarkStart w:id="20" w:name="_Hlk180261217"/>
      <w:r>
        <w:t xml:space="preserve">Hoonestaja on kohustatud likvideerima </w:t>
      </w:r>
      <w:r w:rsidR="005F63E9" w:rsidRPr="007112D0">
        <w:t xml:space="preserve">kinnisasjadelt ehitus- ja </w:t>
      </w:r>
      <w:r w:rsidR="008A22E0">
        <w:t xml:space="preserve">muud </w:t>
      </w:r>
      <w:r w:rsidR="005F63E9" w:rsidRPr="007112D0">
        <w:t>jäätme</w:t>
      </w:r>
      <w:r w:rsidR="008A22E0">
        <w:t>d</w:t>
      </w:r>
      <w:r w:rsidR="005F63E9" w:rsidRPr="007112D0">
        <w:t xml:space="preserve"> hiljemalt </w:t>
      </w:r>
      <w:r w:rsidR="008A22E0" w:rsidRPr="00B05514">
        <w:t>kahe kuu</w:t>
      </w:r>
      <w:r w:rsidR="005F63E9" w:rsidRPr="00B05514">
        <w:t xml:space="preserve"> jooksul</w:t>
      </w:r>
      <w:r w:rsidR="005F63E9" w:rsidRPr="007112D0">
        <w:t xml:space="preserve"> </w:t>
      </w:r>
      <w:r w:rsidR="008A22E0">
        <w:t xml:space="preserve">ehitiste kasutusloa saamisest </w:t>
      </w:r>
      <w:r w:rsidR="005F63E9" w:rsidRPr="007112D0">
        <w:t xml:space="preserve"> arvates</w:t>
      </w:r>
      <w:r w:rsidR="005E198B">
        <w:t>;</w:t>
      </w:r>
      <w:bookmarkEnd w:id="20"/>
    </w:p>
    <w:p w14:paraId="67E96C8E" w14:textId="1FECEB8D" w:rsidR="008A22E0" w:rsidRPr="00DE7AFE" w:rsidRDefault="00B82381" w:rsidP="006F745E">
      <w:pPr>
        <w:widowControl w:val="0"/>
        <w:numPr>
          <w:ilvl w:val="2"/>
          <w:numId w:val="8"/>
        </w:numPr>
        <w:tabs>
          <w:tab w:val="left" w:pos="851"/>
        </w:tabs>
        <w:autoSpaceDE w:val="0"/>
        <w:autoSpaceDN w:val="0"/>
        <w:adjustRightInd w:val="0"/>
        <w:ind w:left="709" w:hanging="709"/>
      </w:pPr>
      <w:bookmarkStart w:id="21" w:name="_Hlk180261431"/>
      <w:r>
        <w:t xml:space="preserve">Hoonestaja on kohustatud </w:t>
      </w:r>
      <w:r w:rsidR="00431E95">
        <w:t>tagama</w:t>
      </w:r>
      <w:r>
        <w:t xml:space="preserve"> </w:t>
      </w:r>
      <w:r w:rsidR="00DE7AFE">
        <w:t>k</w:t>
      </w:r>
      <w:r w:rsidR="008A22E0" w:rsidRPr="007112D0">
        <w:t>innisasju mõjutava ohu korral ohutusabinõude kasutuselevõtmise ning kinnisasja kahjustavate või selle väärtust vähendavate asjaolude kõrvaldamise ja tagajärgede likvideerimise ning viivitamata teatama omaniku</w:t>
      </w:r>
      <w:r w:rsidR="00431E95">
        <w:t xml:space="preserve"> esindaja</w:t>
      </w:r>
      <w:r w:rsidR="008A22E0" w:rsidRPr="007112D0">
        <w:t xml:space="preserve">le asjaoludest, mis võivad vähendada kinnisasjade väärtust; </w:t>
      </w:r>
      <w:bookmarkEnd w:id="21"/>
    </w:p>
    <w:p w14:paraId="14921E58" w14:textId="4431F637" w:rsidR="00DD22D8" w:rsidRDefault="00431E95" w:rsidP="006F745E">
      <w:pPr>
        <w:widowControl w:val="0"/>
        <w:numPr>
          <w:ilvl w:val="2"/>
          <w:numId w:val="8"/>
        </w:numPr>
        <w:tabs>
          <w:tab w:val="left" w:pos="709"/>
        </w:tabs>
        <w:autoSpaceDE w:val="0"/>
        <w:autoSpaceDN w:val="0"/>
        <w:adjustRightInd w:val="0"/>
        <w:ind w:left="709" w:hanging="709"/>
        <w:rPr>
          <w:szCs w:val="24"/>
        </w:rPr>
      </w:pPr>
      <w:bookmarkStart w:id="22" w:name="_Hlk180261513"/>
      <w:r>
        <w:t xml:space="preserve">Hoonestajal on õigus </w:t>
      </w:r>
      <w:r w:rsidR="00DD22D8" w:rsidRPr="007112D0">
        <w:t xml:space="preserve">teha kinnisasjadele tavapärast korrashoidu ületavaid muudatusi ja parendusi vaid omaniku </w:t>
      </w:r>
      <w:r>
        <w:t xml:space="preserve">esindaja </w:t>
      </w:r>
      <w:r w:rsidR="00DD22D8" w:rsidRPr="007112D0">
        <w:t xml:space="preserve">kirjalikul nõusolekul </w:t>
      </w:r>
      <w:bookmarkEnd w:id="22"/>
      <w:r w:rsidR="00DD22D8" w:rsidRPr="007112D0">
        <w:t>ning taotleda kinnisasja parendamiseks tehtud kulutuste hüvitamist vastavalt hoonestusõiguse lepingus sätestatule.</w:t>
      </w:r>
      <w:r w:rsidR="00DD22D8" w:rsidRPr="00DD22D8">
        <w:rPr>
          <w:szCs w:val="24"/>
        </w:rPr>
        <w:t xml:space="preserve"> Tavapärast korrashoidu ületavateks parendusteks loetakse </w:t>
      </w:r>
      <w:r w:rsidR="00DD22D8" w:rsidRPr="00326203">
        <w:rPr>
          <w:szCs w:val="24"/>
        </w:rPr>
        <w:t xml:space="preserve">eelkõige reostuse ja/või jäätmete likvideerimist, olemasolevate ehitiste likvideerimist või muid vajalikke parendusi, mis ei ole </w:t>
      </w:r>
      <w:bookmarkStart w:id="23" w:name="_Hlk180261547"/>
      <w:r w:rsidR="00DD22D8" w:rsidRPr="00326203">
        <w:rPr>
          <w:szCs w:val="24"/>
        </w:rPr>
        <w:t xml:space="preserve">otseselt vajalikud taastuvenergia tootmisega seotud ehitiste </w:t>
      </w:r>
      <w:r w:rsidR="00DD22D8">
        <w:rPr>
          <w:szCs w:val="24"/>
        </w:rPr>
        <w:t>ehitamiseks ja</w:t>
      </w:r>
      <w:r w:rsidR="00DD22D8" w:rsidRPr="00326203">
        <w:rPr>
          <w:szCs w:val="24"/>
        </w:rPr>
        <w:t xml:space="preserve"> mille tegemise vajadust ei olnud enne lepingu sõlmimist võimalik ette näha</w:t>
      </w:r>
      <w:bookmarkEnd w:id="23"/>
      <w:r w:rsidR="00DD22D8" w:rsidRPr="00326203">
        <w:rPr>
          <w:szCs w:val="24"/>
        </w:rPr>
        <w:t xml:space="preserve">. </w:t>
      </w:r>
    </w:p>
    <w:p w14:paraId="47C0FB05" w14:textId="49B14BDC" w:rsidR="00DD22D8" w:rsidRPr="00681129" w:rsidRDefault="00DD22D8" w:rsidP="002D1D51">
      <w:pPr>
        <w:numPr>
          <w:ilvl w:val="1"/>
          <w:numId w:val="8"/>
        </w:numPr>
        <w:rPr>
          <w:b/>
          <w:bCs/>
          <w:szCs w:val="24"/>
        </w:rPr>
      </w:pPr>
      <w:r w:rsidRPr="00DD22D8">
        <w:rPr>
          <w:b/>
          <w:bCs/>
          <w:szCs w:val="24"/>
        </w:rPr>
        <w:t xml:space="preserve">Hoonestaja </w:t>
      </w:r>
      <w:r w:rsidRPr="00681129">
        <w:rPr>
          <w:b/>
          <w:bCs/>
          <w:szCs w:val="24"/>
        </w:rPr>
        <w:t>kohustused ehitiste likvideerimisel</w:t>
      </w:r>
    </w:p>
    <w:p w14:paraId="4416C885" w14:textId="39CE08B8" w:rsidR="00671954" w:rsidRPr="008D6ECF" w:rsidRDefault="00245A6C">
      <w:pPr>
        <w:widowControl w:val="0"/>
        <w:numPr>
          <w:ilvl w:val="2"/>
          <w:numId w:val="8"/>
        </w:numPr>
        <w:tabs>
          <w:tab w:val="left" w:pos="709"/>
        </w:tabs>
        <w:autoSpaceDE w:val="0"/>
        <w:autoSpaceDN w:val="0"/>
        <w:adjustRightInd w:val="0"/>
        <w:ind w:left="709" w:hanging="709"/>
      </w:pPr>
      <w:bookmarkStart w:id="24" w:name="_Hlk180261312"/>
      <w:r w:rsidRPr="00772EBF">
        <w:t>Tootmisperioodi lõppemisel või muul põhjusel t</w:t>
      </w:r>
      <w:r w:rsidR="00A64153" w:rsidRPr="00772EBF">
        <w:t>ootmise lõpetamisel peab</w:t>
      </w:r>
      <w:r w:rsidR="00B05514" w:rsidRPr="00772EBF">
        <w:t xml:space="preserve"> hoonestaja koheselt </w:t>
      </w:r>
      <w:r w:rsidR="00A64153" w:rsidRPr="00772EBF">
        <w:t>al</w:t>
      </w:r>
      <w:r w:rsidR="00B05514" w:rsidRPr="00772EBF">
        <w:t xml:space="preserve">ustama </w:t>
      </w:r>
      <w:r w:rsidR="00B05514" w:rsidRPr="00681129">
        <w:t xml:space="preserve">ehitiste </w:t>
      </w:r>
      <w:r w:rsidR="00A64153" w:rsidRPr="00681129">
        <w:t>li</w:t>
      </w:r>
      <w:r w:rsidR="00B05514" w:rsidRPr="00681129">
        <w:t>k</w:t>
      </w:r>
      <w:r w:rsidR="00A64153" w:rsidRPr="00681129">
        <w:t>videerimi</w:t>
      </w:r>
      <w:r w:rsidR="00B05514" w:rsidRPr="00681129">
        <w:t xml:space="preserve">st ja </w:t>
      </w:r>
      <w:r w:rsidR="0089381F" w:rsidRPr="00681129">
        <w:t xml:space="preserve">hiljemalt hoonestusõiguse lõppemise tähtpäevaks </w:t>
      </w:r>
      <w:r w:rsidR="00671954" w:rsidRPr="00681129">
        <w:t>hoonestusõiguse alusel ehitatud ehitised</w:t>
      </w:r>
      <w:r w:rsidR="00B8045E" w:rsidRPr="00681129">
        <w:t xml:space="preserve"> ja muud </w:t>
      </w:r>
      <w:r w:rsidR="00671954" w:rsidRPr="00681129">
        <w:t>rajatised</w:t>
      </w:r>
      <w:r w:rsidR="0089381F" w:rsidRPr="00681129">
        <w:t xml:space="preserve"> l</w:t>
      </w:r>
      <w:r w:rsidR="0089381F" w:rsidRPr="00681129">
        <w:rPr>
          <w:szCs w:val="24"/>
        </w:rPr>
        <w:t>ikvideerima,</w:t>
      </w:r>
      <w:r w:rsidR="00B8045E" w:rsidRPr="00681129">
        <w:t xml:space="preserve"> </w:t>
      </w:r>
      <w:r w:rsidR="00671954" w:rsidRPr="00681129">
        <w:t>kõik materjalid ära veda</w:t>
      </w:r>
      <w:r w:rsidR="0089381F" w:rsidRPr="00681129">
        <w:t>m</w:t>
      </w:r>
      <w:r w:rsidR="00671954" w:rsidRPr="00681129">
        <w:t xml:space="preserve">a </w:t>
      </w:r>
      <w:r w:rsidR="00B8045E" w:rsidRPr="00681129">
        <w:t>ja ala korrasta</w:t>
      </w:r>
      <w:r w:rsidR="0089381F" w:rsidRPr="00681129">
        <w:t>m</w:t>
      </w:r>
      <w:r w:rsidR="00B8045E" w:rsidRPr="00681129">
        <w:t>a</w:t>
      </w:r>
      <w:r w:rsidR="00AC523A" w:rsidRPr="00681129">
        <w:t>, kui omaniku esindajaga ei lepita kokku teisiti</w:t>
      </w:r>
      <w:r w:rsidR="00772056" w:rsidRPr="00681129">
        <w:t>.</w:t>
      </w:r>
      <w:r w:rsidR="00B8045E" w:rsidRPr="00681129">
        <w:t xml:space="preserve"> Rajatud teede likvideerimise vajaduse lepi</w:t>
      </w:r>
      <w:r w:rsidR="00DF5C8B" w:rsidRPr="00681129">
        <w:t xml:space="preserve">vad omanik ja hoonestaja eraldi kokku hiljemalt </w:t>
      </w:r>
      <w:r w:rsidR="006C1A41">
        <w:t>kaks</w:t>
      </w:r>
      <w:r w:rsidR="00DF5C8B" w:rsidRPr="00681129">
        <w:t xml:space="preserve"> aasta</w:t>
      </w:r>
      <w:r w:rsidR="006942F7">
        <w:t>t</w:t>
      </w:r>
      <w:r w:rsidR="00DF5C8B" w:rsidRPr="00681129">
        <w:t xml:space="preserve"> enne hoonestusõiguse lõppemist.</w:t>
      </w:r>
      <w:r w:rsidR="0089381F" w:rsidRPr="00681129">
        <w:rPr>
          <w:szCs w:val="24"/>
        </w:rPr>
        <w:t xml:space="preserve"> </w:t>
      </w:r>
      <w:r w:rsidR="0089381F" w:rsidRPr="00772EBF">
        <w:rPr>
          <w:szCs w:val="24"/>
        </w:rPr>
        <w:t>Ehitiste likvideerimise ja ala korrastamise kulu kannab hoonestaja</w:t>
      </w:r>
      <w:r w:rsidR="0089381F" w:rsidRPr="008D6ECF">
        <w:rPr>
          <w:szCs w:val="24"/>
        </w:rPr>
        <w:t xml:space="preserve">. </w:t>
      </w:r>
    </w:p>
    <w:bookmarkEnd w:id="24"/>
    <w:p w14:paraId="53B28728" w14:textId="3A657FFB" w:rsidR="005E198B" w:rsidRPr="0047202E" w:rsidRDefault="006F745E" w:rsidP="006F745E">
      <w:pPr>
        <w:widowControl w:val="0"/>
        <w:numPr>
          <w:ilvl w:val="2"/>
          <w:numId w:val="8"/>
        </w:numPr>
        <w:tabs>
          <w:tab w:val="left" w:pos="709"/>
        </w:tabs>
        <w:autoSpaceDE w:val="0"/>
        <w:autoSpaceDN w:val="0"/>
        <w:adjustRightInd w:val="0"/>
        <w:ind w:left="709" w:hanging="709"/>
        <w:rPr>
          <w:b/>
          <w:bCs/>
          <w:i/>
          <w:iCs/>
        </w:rPr>
      </w:pPr>
      <w:r w:rsidRPr="00772EBF">
        <w:t xml:space="preserve">Hoonestusõigusega koormatud ala korrastamisel tuleb </w:t>
      </w:r>
      <w:r w:rsidRPr="00772EBF">
        <w:rPr>
          <w:shd w:val="clear" w:color="auto" w:fill="FFFFFF"/>
        </w:rPr>
        <w:t xml:space="preserve">lähtuda eesmärgist saavutada </w:t>
      </w:r>
      <w:r w:rsidRPr="0047202E">
        <w:rPr>
          <w:shd w:val="clear" w:color="auto" w:fill="FFFFFF"/>
        </w:rPr>
        <w:t>kliimaneutraalsus ning looduslike funktsioonide ja elurikkuse taastumist soodustav lahendus</w:t>
      </w:r>
      <w:r w:rsidR="008D6ECF" w:rsidRPr="0047202E">
        <w:rPr>
          <w:shd w:val="clear" w:color="auto" w:fill="FFFFFF"/>
        </w:rPr>
        <w:t>.</w:t>
      </w:r>
      <w:r w:rsidRPr="0047202E">
        <w:rPr>
          <w:i/>
          <w:iCs/>
        </w:rPr>
        <w:t xml:space="preserve"> </w:t>
      </w:r>
    </w:p>
    <w:p w14:paraId="70C4AA21" w14:textId="2F5A82F5" w:rsidR="0029474D" w:rsidRPr="0047202E" w:rsidRDefault="0029474D" w:rsidP="0029474D">
      <w:pPr>
        <w:widowControl w:val="0"/>
        <w:numPr>
          <w:ilvl w:val="2"/>
          <w:numId w:val="8"/>
        </w:numPr>
        <w:tabs>
          <w:tab w:val="left" w:pos="709"/>
        </w:tabs>
        <w:autoSpaceDE w:val="0"/>
        <w:autoSpaceDN w:val="0"/>
        <w:adjustRightInd w:val="0"/>
        <w:ind w:left="709" w:hanging="709"/>
        <w:rPr>
          <w:b/>
          <w:bCs/>
        </w:rPr>
      </w:pPr>
      <w:r w:rsidRPr="0047202E">
        <w:t xml:space="preserve">Hoonestajal on kohustus omaniku nõudmisel sõlmida pangagarantii kokkulepe ulatuses, mis tagaks ehitiste likvideerimise kohustuse täitmata jätmisega kaasnevate </w:t>
      </w:r>
      <w:r w:rsidR="00052E64" w:rsidRPr="0047202E">
        <w:t xml:space="preserve">võimalike </w:t>
      </w:r>
      <w:r w:rsidRPr="0047202E">
        <w:t xml:space="preserve">kulude, kahju ja leppetrahvi hüvitamise. </w:t>
      </w:r>
    </w:p>
    <w:p w14:paraId="7872BED8" w14:textId="77777777" w:rsidR="0029474D" w:rsidRPr="0047202E" w:rsidRDefault="0029474D" w:rsidP="0029474D">
      <w:pPr>
        <w:widowControl w:val="0"/>
        <w:tabs>
          <w:tab w:val="left" w:pos="709"/>
        </w:tabs>
        <w:autoSpaceDE w:val="0"/>
        <w:autoSpaceDN w:val="0"/>
        <w:adjustRightInd w:val="0"/>
        <w:ind w:left="709" w:firstLine="0"/>
        <w:rPr>
          <w:b/>
          <w:bCs/>
          <w:i/>
          <w:iCs/>
        </w:rPr>
      </w:pPr>
    </w:p>
    <w:p w14:paraId="2854FC7E" w14:textId="3C0CE7B7" w:rsidR="003B63F6" w:rsidRPr="00181704" w:rsidRDefault="003B63F6" w:rsidP="002D1D51">
      <w:pPr>
        <w:pStyle w:val="Loendilik"/>
        <w:numPr>
          <w:ilvl w:val="1"/>
          <w:numId w:val="8"/>
        </w:numPr>
        <w:contextualSpacing w:val="0"/>
        <w:rPr>
          <w:b/>
          <w:bCs/>
          <w:u w:val="single"/>
        </w:rPr>
      </w:pPr>
      <w:r w:rsidRPr="00181704">
        <w:rPr>
          <w:b/>
          <w:bCs/>
          <w:u w:val="single"/>
        </w:rPr>
        <w:t>Poolte kohustused hoonestusõiguste tasu</w:t>
      </w:r>
      <w:r w:rsidR="003315EB">
        <w:rPr>
          <w:b/>
          <w:bCs/>
          <w:u w:val="single"/>
        </w:rPr>
        <w:t xml:space="preserve">, </w:t>
      </w:r>
      <w:r w:rsidRPr="00181704">
        <w:rPr>
          <w:b/>
          <w:bCs/>
          <w:u w:val="single"/>
        </w:rPr>
        <w:t xml:space="preserve">kõrvalkulude </w:t>
      </w:r>
      <w:r w:rsidR="003315EB">
        <w:rPr>
          <w:b/>
          <w:bCs/>
          <w:u w:val="single"/>
        </w:rPr>
        <w:t xml:space="preserve">ja lepingu sõlmimisega seotud kulude </w:t>
      </w:r>
      <w:r w:rsidRPr="00181704">
        <w:rPr>
          <w:b/>
          <w:bCs/>
          <w:u w:val="single"/>
        </w:rPr>
        <w:t>osas:</w:t>
      </w:r>
    </w:p>
    <w:p w14:paraId="6A86E20A" w14:textId="56222242" w:rsidR="000D4641" w:rsidRPr="00181704" w:rsidRDefault="000D4641" w:rsidP="00676D37">
      <w:pPr>
        <w:pStyle w:val="Loendilik"/>
        <w:numPr>
          <w:ilvl w:val="2"/>
          <w:numId w:val="8"/>
        </w:numPr>
        <w:ind w:left="567" w:hanging="567"/>
        <w:contextualSpacing w:val="0"/>
        <w:rPr>
          <w:b/>
          <w:bCs/>
        </w:rPr>
      </w:pPr>
      <w:r w:rsidRPr="00181704">
        <w:rPr>
          <w:b/>
          <w:bCs/>
        </w:rPr>
        <w:t xml:space="preserve">Hoonestusõiguse tasu </w:t>
      </w:r>
      <w:r w:rsidR="00465504" w:rsidRPr="00181704">
        <w:rPr>
          <w:b/>
          <w:bCs/>
        </w:rPr>
        <w:t xml:space="preserve">moodustub </w:t>
      </w:r>
      <w:r w:rsidR="00E04147" w:rsidRPr="00181704">
        <w:rPr>
          <w:b/>
          <w:bCs/>
        </w:rPr>
        <w:t>järgmistest osadest:</w:t>
      </w:r>
    </w:p>
    <w:p w14:paraId="1A5C9B10" w14:textId="02531A6C" w:rsidR="00AC3BDA" w:rsidRDefault="000C1D68" w:rsidP="00AC3BDA">
      <w:pPr>
        <w:pStyle w:val="Loendilik"/>
        <w:numPr>
          <w:ilvl w:val="3"/>
          <w:numId w:val="8"/>
        </w:numPr>
        <w:ind w:left="851" w:hanging="851"/>
        <w:contextualSpacing w:val="0"/>
      </w:pPr>
      <w:r w:rsidRPr="00772EBF">
        <w:rPr>
          <w:u w:val="single"/>
        </w:rPr>
        <w:t xml:space="preserve">arendusperioodi </w:t>
      </w:r>
      <w:r w:rsidR="00465504" w:rsidRPr="00772EBF">
        <w:rPr>
          <w:u w:val="single"/>
        </w:rPr>
        <w:t>tasu</w:t>
      </w:r>
      <w:r w:rsidR="00465504">
        <w:t xml:space="preserve"> </w:t>
      </w:r>
      <w:r w:rsidR="00772EBF">
        <w:t xml:space="preserve">arvestatakse </w:t>
      </w:r>
      <w:r>
        <w:t xml:space="preserve">enampakkumisel </w:t>
      </w:r>
      <w:r w:rsidR="00E84958">
        <w:t>kujunenud</w:t>
      </w:r>
      <w:r>
        <w:t xml:space="preserve"> protsendi</w:t>
      </w:r>
      <w:r w:rsidR="00772EBF">
        <w:t>na</w:t>
      </w:r>
      <w:r>
        <w:t xml:space="preserve"> (alghind 3%)</w:t>
      </w:r>
      <w:r w:rsidR="00465504">
        <w:t xml:space="preserve"> hoonestusõigusega koormatud kinnisasja kehtivast maa maksustamishinnast</w:t>
      </w:r>
      <w:r w:rsidR="005B251F">
        <w:t xml:space="preserve">. Maa </w:t>
      </w:r>
      <w:r w:rsidR="00465504">
        <w:lastRenderedPageBreak/>
        <w:t xml:space="preserve">maksustamishinna muutumisel muutub tasu </w:t>
      </w:r>
      <w:r w:rsidR="00FC4A86">
        <w:t xml:space="preserve">automaatselt </w:t>
      </w:r>
      <w:r w:rsidR="00465504">
        <w:t xml:space="preserve">alates aastast, kui uus maksustamishind kehtima </w:t>
      </w:r>
      <w:r w:rsidR="00465504" w:rsidRPr="00AC3BDA">
        <w:t>hakkab</w:t>
      </w:r>
      <w:r w:rsidR="00772EBF" w:rsidRPr="00AC3BDA">
        <w:t xml:space="preserve">. </w:t>
      </w:r>
    </w:p>
    <w:p w14:paraId="1B3BB44C" w14:textId="50BB8C03" w:rsidR="00CE2A8C" w:rsidRDefault="00772EBF" w:rsidP="00AC3BDA">
      <w:pPr>
        <w:pStyle w:val="Loendilik"/>
        <w:ind w:left="851" w:firstLine="0"/>
        <w:contextualSpacing w:val="0"/>
      </w:pPr>
      <w:r w:rsidRPr="00AC3BDA">
        <w:t>Tasu</w:t>
      </w:r>
      <w:r w:rsidR="0013601D">
        <w:t xml:space="preserve"> arvutatakse </w:t>
      </w:r>
      <w:r w:rsidR="0013601D" w:rsidRPr="00C66EC6">
        <w:rPr>
          <w:u w:val="single"/>
        </w:rPr>
        <w:t>arendusalal asuvate kinnisasjade tasude summana</w:t>
      </w:r>
      <w:r w:rsidR="0013601D">
        <w:t xml:space="preserve">, kusjuures </w:t>
      </w:r>
      <w:r w:rsidR="0013601D" w:rsidRPr="00AC3BDA">
        <w:t>iga kinnisasja tasu</w:t>
      </w:r>
      <w:r w:rsidRPr="00AC3BDA">
        <w:t xml:space="preserve"> leitakse järgmise</w:t>
      </w:r>
      <w:r w:rsidR="0013601D" w:rsidRPr="00AC3BDA">
        <w:t xml:space="preserve"> arvutusvalemiga</w:t>
      </w:r>
      <w:r>
        <w:t>:</w:t>
      </w:r>
    </w:p>
    <w:p w14:paraId="01C36689" w14:textId="39F580E8" w:rsidR="00B03016" w:rsidRPr="00B03016" w:rsidRDefault="00B03016" w:rsidP="005B6453">
      <w:pPr>
        <w:pStyle w:val="Loendilik"/>
        <w:ind w:left="0" w:right="-425" w:hanging="142"/>
        <w:contextualSpacing w:val="0"/>
        <w:rPr>
          <w:rFonts w:eastAsiaTheme="minorEastAsia"/>
          <w:i/>
          <w:iCs/>
          <w:szCs w:val="24"/>
        </w:rPr>
      </w:pPr>
      <m:oMathPara>
        <m:oMath>
          <m:r>
            <w:rPr>
              <w:rFonts w:ascii="Cambria Math" w:hAnsi="Cambria Math"/>
              <w:szCs w:val="24"/>
            </w:rPr>
            <m:t xml:space="preserve">arendusperioodi tasu= </m:t>
          </m:r>
          <m:f>
            <m:fPr>
              <m:ctrlPr>
                <w:rPr>
                  <w:rFonts w:ascii="Cambria Math" w:hAnsi="Cambria Math"/>
                  <w:i/>
                  <w:iCs/>
                  <w:szCs w:val="24"/>
                </w:rPr>
              </m:ctrlPr>
            </m:fPr>
            <m:num>
              <m:r>
                <w:rPr>
                  <w:rFonts w:ascii="Cambria Math" w:hAnsi="Cambria Math"/>
                  <w:szCs w:val="24"/>
                </w:rPr>
                <m:t>kinnistu maa maksustamishind</m:t>
              </m:r>
            </m:num>
            <m:den>
              <m:r>
                <w:rPr>
                  <w:rFonts w:ascii="Cambria Math" w:hAnsi="Cambria Math"/>
                  <w:szCs w:val="24"/>
                </w:rPr>
                <m:t>kinnistu pindala m2</m:t>
              </m:r>
            </m:den>
          </m:f>
          <m:r>
            <w:rPr>
              <w:rFonts w:ascii="Cambria Math" w:hAnsi="Cambria Math"/>
              <w:szCs w:val="24"/>
            </w:rPr>
            <m:t xml:space="preserve">  ×</m:t>
          </m:r>
        </m:oMath>
      </m:oMathPara>
    </w:p>
    <w:p w14:paraId="20C6C88B" w14:textId="569EDC36" w:rsidR="00B03016" w:rsidRPr="00B03016" w:rsidRDefault="00B03016" w:rsidP="005B6453">
      <w:pPr>
        <w:pStyle w:val="Loendilik"/>
        <w:ind w:left="0" w:right="-709" w:hanging="142"/>
        <w:contextualSpacing w:val="0"/>
        <w:rPr>
          <w:rFonts w:eastAsiaTheme="minorEastAsia"/>
          <w:i/>
          <w:iCs/>
          <w:szCs w:val="24"/>
        </w:rPr>
      </w:pPr>
      <m:oMathPara>
        <m:oMath>
          <m:r>
            <w:rPr>
              <w:rFonts w:ascii="Cambria Math" w:hAnsi="Cambria Math"/>
              <w:szCs w:val="24"/>
            </w:rPr>
            <m:t>×arendusperioodi lepingus määratletud pindala×</m:t>
          </m:r>
        </m:oMath>
      </m:oMathPara>
    </w:p>
    <w:p w14:paraId="5B9D0934" w14:textId="3088A796" w:rsidR="00AC7BC9" w:rsidRPr="00AC7BC9" w:rsidRDefault="00B03016" w:rsidP="00B03016">
      <w:pPr>
        <w:pStyle w:val="Loendilik"/>
        <w:spacing w:before="120"/>
        <w:ind w:left="0" w:right="-709" w:hanging="142"/>
        <w:rPr>
          <w:i/>
          <w:iCs/>
          <w:szCs w:val="24"/>
        </w:rPr>
      </w:pPr>
      <m:oMathPara>
        <m:oMath>
          <m:r>
            <w:rPr>
              <w:rFonts w:ascii="Cambria Math" w:hAnsi="Cambria Math"/>
              <w:szCs w:val="24"/>
            </w:rPr>
            <m:t>×enampakkumisel kujunenud tasu määr %</m:t>
          </m:r>
        </m:oMath>
      </m:oMathPara>
    </w:p>
    <w:p w14:paraId="77125553" w14:textId="14DF18D4" w:rsidR="00C66EC6" w:rsidRPr="00AC7BC9" w:rsidRDefault="00C66EC6" w:rsidP="00C66EC6">
      <w:pPr>
        <w:pStyle w:val="Loendilik"/>
        <w:ind w:left="0" w:right="-284" w:firstLine="708"/>
        <w:contextualSpacing w:val="0"/>
      </w:pPr>
    </w:p>
    <w:p w14:paraId="5CA84896" w14:textId="3AF9515F" w:rsidR="00AC3BDA" w:rsidRDefault="000C1D68" w:rsidP="00AC3BDA">
      <w:pPr>
        <w:pStyle w:val="Loendilik"/>
        <w:numPr>
          <w:ilvl w:val="3"/>
          <w:numId w:val="8"/>
        </w:numPr>
        <w:ind w:left="851" w:hanging="851"/>
        <w:contextualSpacing w:val="0"/>
      </w:pPr>
      <w:r w:rsidRPr="003943C0">
        <w:rPr>
          <w:u w:val="single"/>
        </w:rPr>
        <w:t>ehitus-, opereerimis- ja likvideerimisperioodi maakasutustasu</w:t>
      </w:r>
      <w:r w:rsidR="00AC3BDA">
        <w:rPr>
          <w:u w:val="single"/>
        </w:rPr>
        <w:t xml:space="preserve"> arvestatakse </w:t>
      </w:r>
      <w:r>
        <w:t>5% hoonestusõigusega koormatud kinnisasja kehtivast maa maksustamishinnast</w:t>
      </w:r>
      <w:r w:rsidR="00AC3BDA">
        <w:t>.</w:t>
      </w:r>
      <w:r>
        <w:t xml:space="preserve"> </w:t>
      </w:r>
      <w:r w:rsidR="005B251F">
        <w:t xml:space="preserve">Maa </w:t>
      </w:r>
      <w:r>
        <w:t>maksustamishinna muutumisel muutub maakasutustasu automaatselt alates aastast, kui uus maksustamishind kehtima hakkab</w:t>
      </w:r>
      <w:r w:rsidR="00AC3BDA">
        <w:t>.</w:t>
      </w:r>
    </w:p>
    <w:p w14:paraId="04E7E670" w14:textId="4BE7DA4F" w:rsidR="00AC3BDA" w:rsidRDefault="00AC3BDA" w:rsidP="00AC3BDA">
      <w:pPr>
        <w:pStyle w:val="Loendilik"/>
        <w:ind w:left="851" w:firstLine="1"/>
        <w:contextualSpacing w:val="0"/>
      </w:pPr>
      <w:r w:rsidRPr="00AC3BDA">
        <w:t>Tasu</w:t>
      </w:r>
      <w:r>
        <w:t xml:space="preserve"> arvutatakse lepinguga hõlmatud </w:t>
      </w:r>
      <w:r w:rsidRPr="00AC3BDA">
        <w:rPr>
          <w:u w:val="single"/>
        </w:rPr>
        <w:t>hoonestusõigusega koormatud kinnisasjade tasude summana</w:t>
      </w:r>
      <w:r>
        <w:t xml:space="preserve">, kusjuures </w:t>
      </w:r>
      <w:r w:rsidRPr="00AC3BDA">
        <w:t xml:space="preserve">iga kinnisasja </w:t>
      </w:r>
      <w:r>
        <w:t>maakasutus</w:t>
      </w:r>
      <w:r w:rsidRPr="00AC3BDA">
        <w:t>tasu</w:t>
      </w:r>
      <w:ins w:id="25" w:author="Tiina Vooro" w:date="2024-11-20T12:12:00Z" w16du:dateUtc="2024-11-20T10:12:00Z">
        <w:r w:rsidRPr="00AC3BDA">
          <w:t xml:space="preserve"> </w:t>
        </w:r>
      </w:ins>
      <w:r w:rsidRPr="00AC3BDA">
        <w:t>leitakse järgmise arvutusvalemiga</w:t>
      </w:r>
      <w:r>
        <w:t>:</w:t>
      </w:r>
    </w:p>
    <w:p w14:paraId="47C0233D" w14:textId="52BC4B32" w:rsidR="00AC7BC9" w:rsidRPr="00B03016" w:rsidRDefault="00B03016" w:rsidP="00B03016">
      <w:pPr>
        <w:ind w:left="-426" w:right="-567" w:hanging="425"/>
        <w:rPr>
          <w:rFonts w:eastAsiaTheme="minorEastAsia"/>
          <w:i/>
          <w:iCs/>
          <w:szCs w:val="24"/>
        </w:rPr>
      </w:pPr>
      <m:oMathPara>
        <m:oMath>
          <m:r>
            <w:rPr>
              <w:rFonts w:ascii="Cambria Math" w:hAnsi="Cambria Math"/>
              <w:szCs w:val="24"/>
            </w:rPr>
            <m:t xml:space="preserve">maakasutustasu= </m:t>
          </m:r>
          <m:f>
            <m:fPr>
              <m:ctrlPr>
                <w:rPr>
                  <w:rFonts w:ascii="Cambria Math" w:hAnsi="Cambria Math"/>
                  <w:i/>
                  <w:iCs/>
                  <w:szCs w:val="24"/>
                </w:rPr>
              </m:ctrlPr>
            </m:fPr>
            <m:num>
              <m:r>
                <w:rPr>
                  <w:rFonts w:ascii="Cambria Math" w:hAnsi="Cambria Math"/>
                  <w:szCs w:val="24"/>
                </w:rPr>
                <m:t>kinnistu maa maksustamishind</m:t>
              </m:r>
            </m:num>
            <m:den>
              <m:r>
                <w:rPr>
                  <w:rFonts w:ascii="Cambria Math" w:hAnsi="Cambria Math"/>
                  <w:szCs w:val="24"/>
                </w:rPr>
                <m:t>kinnistu pindala m2</m:t>
              </m:r>
            </m:den>
          </m:f>
          <m:r>
            <w:rPr>
              <w:rFonts w:ascii="Cambria Math" w:hAnsi="Cambria Math"/>
              <w:szCs w:val="24"/>
            </w:rPr>
            <m:t xml:space="preserve">  ×</m:t>
          </m:r>
        </m:oMath>
      </m:oMathPara>
    </w:p>
    <w:p w14:paraId="51C9EE65" w14:textId="3F6599E1" w:rsidR="000F5024" w:rsidRPr="00B03016" w:rsidRDefault="00B03016" w:rsidP="00AC7BC9">
      <w:pPr>
        <w:ind w:left="-426" w:right="-567" w:hanging="426"/>
        <w:rPr>
          <w:rFonts w:eastAsiaTheme="minorEastAsia"/>
          <w:i/>
          <w:iCs/>
          <w:szCs w:val="24"/>
        </w:rPr>
      </w:pPr>
      <m:oMathPara>
        <m:oMath>
          <m:r>
            <w:rPr>
              <w:rFonts w:ascii="Cambria Math" w:hAnsi="Cambria Math"/>
              <w:szCs w:val="24"/>
            </w:rPr>
            <m:t>× hoonestusõigusega koormatud ala m2×5%</m:t>
          </m:r>
        </m:oMath>
      </m:oMathPara>
    </w:p>
    <w:p w14:paraId="477D20B5" w14:textId="275732BB" w:rsidR="002F59F1" w:rsidRPr="00FA64EC" w:rsidRDefault="00EE3A49" w:rsidP="002F59F1">
      <w:pPr>
        <w:pStyle w:val="Loendilik"/>
        <w:numPr>
          <w:ilvl w:val="3"/>
          <w:numId w:val="8"/>
        </w:numPr>
        <w:ind w:left="851" w:hanging="851"/>
        <w:contextualSpacing w:val="0"/>
        <w:rPr>
          <w:i/>
          <w:iCs/>
        </w:rPr>
      </w:pPr>
      <w:r w:rsidRPr="00FA64EC">
        <w:rPr>
          <w:u w:val="single"/>
        </w:rPr>
        <w:t>arvestuslik tootmis</w:t>
      </w:r>
      <w:r w:rsidR="003943C0">
        <w:rPr>
          <w:u w:val="single"/>
        </w:rPr>
        <w:t>tasu</w:t>
      </w:r>
      <w:r>
        <w:t xml:space="preserve">, mida </w:t>
      </w:r>
      <w:r w:rsidR="002F59F1">
        <w:t xml:space="preserve">arvutatakse </w:t>
      </w:r>
      <w:r w:rsidR="002F59F1" w:rsidRPr="003867F4">
        <w:rPr>
          <w:u w:val="single"/>
        </w:rPr>
        <w:t xml:space="preserve">poolaasta </w:t>
      </w:r>
      <w:r w:rsidR="008A0054">
        <w:rPr>
          <w:u w:val="single"/>
        </w:rPr>
        <w:t>kohta</w:t>
      </w:r>
      <w:r w:rsidR="00F01E50">
        <w:rPr>
          <w:u w:val="single"/>
        </w:rPr>
        <w:t>,</w:t>
      </w:r>
      <w:r w:rsidR="002F59F1" w:rsidRPr="003867F4">
        <w:rPr>
          <w:u w:val="single"/>
        </w:rPr>
        <w:t xml:space="preserve"> summeerides kvartalite kaupa </w:t>
      </w:r>
      <w:r w:rsidR="00FA64EC" w:rsidRPr="003867F4">
        <w:rPr>
          <w:u w:val="single"/>
        </w:rPr>
        <w:t>arvestatud tasud</w:t>
      </w:r>
      <w:r w:rsidR="00FA64EC">
        <w:t xml:space="preserve">, mis leitakse </w:t>
      </w:r>
      <w:r w:rsidR="002F59F1">
        <w:t>järgmise arvutusvalemiga:</w:t>
      </w:r>
    </w:p>
    <w:p w14:paraId="34730195" w14:textId="08AF0CF8" w:rsidR="00F01E50" w:rsidRPr="00B03016" w:rsidRDefault="0058556C" w:rsidP="00E61849">
      <w:pPr>
        <w:pStyle w:val="Loendilik"/>
        <w:ind w:left="851" w:firstLine="0"/>
        <w:contextualSpacing w:val="0"/>
        <w:rPr>
          <w:rFonts w:ascii="Cambria Math" w:hAnsi="Cambria Math"/>
          <w:i/>
          <w:iCs/>
          <w:szCs w:val="24"/>
        </w:rPr>
      </w:pPr>
      <w:r w:rsidRPr="00B03016">
        <w:rPr>
          <w:i/>
          <w:iCs/>
          <w:szCs w:val="24"/>
        </w:rPr>
        <w:t>A</w:t>
      </w:r>
      <w:r w:rsidRPr="00B03016">
        <w:rPr>
          <w:rFonts w:ascii="Cambria Math" w:hAnsi="Cambria Math"/>
          <w:i/>
          <w:iCs/>
          <w:szCs w:val="24"/>
        </w:rPr>
        <w:t>rvestuslik t</w:t>
      </w:r>
      <w:r w:rsidR="00F01E50" w:rsidRPr="00B03016">
        <w:rPr>
          <w:rFonts w:ascii="Cambria Math" w:hAnsi="Cambria Math"/>
          <w:i/>
          <w:iCs/>
          <w:szCs w:val="24"/>
        </w:rPr>
        <w:t>ootmistasu = 0,7 × riigimaale projekteeritud tuuliku(te)</w:t>
      </w:r>
      <w:r w:rsidR="00B03016">
        <w:rPr>
          <w:rFonts w:ascii="Cambria Math" w:hAnsi="Cambria Math"/>
          <w:i/>
          <w:iCs/>
          <w:szCs w:val="24"/>
        </w:rPr>
        <w:t xml:space="preserve"> </w:t>
      </w:r>
      <w:proofErr w:type="spellStart"/>
      <w:r w:rsidR="00F01E50" w:rsidRPr="00B03016">
        <w:rPr>
          <w:rFonts w:ascii="Cambria Math" w:hAnsi="Cambria Math"/>
          <w:i/>
          <w:iCs/>
          <w:szCs w:val="24"/>
        </w:rPr>
        <w:t>tootmis</w:t>
      </w:r>
      <w:r w:rsidR="00B03016">
        <w:rPr>
          <w:rFonts w:ascii="Cambria Math" w:hAnsi="Cambria Math"/>
          <w:i/>
          <w:iCs/>
          <w:szCs w:val="24"/>
        </w:rPr>
        <w:t>-</w:t>
      </w:r>
      <w:r w:rsidR="00F01E50" w:rsidRPr="00B03016">
        <w:rPr>
          <w:rFonts w:ascii="Cambria Math" w:hAnsi="Cambria Math"/>
          <w:i/>
          <w:iCs/>
          <w:szCs w:val="24"/>
        </w:rPr>
        <w:t>võimsus</w:t>
      </w:r>
      <w:proofErr w:type="spellEnd"/>
      <w:r w:rsidR="00F01E50" w:rsidRPr="00B03016">
        <w:rPr>
          <w:rFonts w:ascii="Cambria Math" w:hAnsi="Cambria Math"/>
          <w:i/>
          <w:iCs/>
          <w:szCs w:val="24"/>
        </w:rPr>
        <w:t xml:space="preserve"> (MV) × 750 × vastava kvartali aritmeetiline keskmine börsihind</w:t>
      </w:r>
      <w:r w:rsidR="00B03016">
        <w:rPr>
          <w:rFonts w:ascii="Cambria Math" w:hAnsi="Cambria Math"/>
          <w:i/>
          <w:iCs/>
          <w:szCs w:val="24"/>
        </w:rPr>
        <w:t xml:space="preserve"> </w:t>
      </w:r>
      <w:r w:rsidR="00F01E50" w:rsidRPr="00B03016">
        <w:rPr>
          <w:rFonts w:ascii="Cambria Math" w:hAnsi="Cambria Math"/>
          <w:i/>
          <w:iCs/>
          <w:szCs w:val="24"/>
          <w:vertAlign w:val="superscript"/>
        </w:rPr>
        <w:footnoteReference w:id="2"/>
      </w:r>
    </w:p>
    <w:p w14:paraId="4E7E6036" w14:textId="7524A78D" w:rsidR="00E84958" w:rsidRDefault="00465504" w:rsidP="00D639D1">
      <w:pPr>
        <w:pStyle w:val="Loendilik"/>
        <w:numPr>
          <w:ilvl w:val="3"/>
          <w:numId w:val="8"/>
        </w:numPr>
        <w:ind w:left="851" w:hanging="851"/>
        <w:contextualSpacing w:val="0"/>
      </w:pPr>
      <w:r w:rsidRPr="003867F4">
        <w:rPr>
          <w:u w:val="single"/>
        </w:rPr>
        <w:t>tootmispõhine tasu</w:t>
      </w:r>
      <w:r w:rsidR="00785363" w:rsidRPr="00785363">
        <w:t>, mis</w:t>
      </w:r>
      <w:r w:rsidR="00785363">
        <w:rPr>
          <w:u w:val="single"/>
        </w:rPr>
        <w:t xml:space="preserve"> </w:t>
      </w:r>
      <w:r w:rsidR="005B251F" w:rsidRPr="003867F4">
        <w:t xml:space="preserve"> </w:t>
      </w:r>
      <w:r w:rsidR="00271E39">
        <w:t>arvestatakse</w:t>
      </w:r>
      <w:r w:rsidR="00E84958">
        <w:t xml:space="preserve"> </w:t>
      </w:r>
      <w:r w:rsidR="00E84958" w:rsidRPr="00785363">
        <w:rPr>
          <w:u w:val="single"/>
        </w:rPr>
        <w:t>poole aasta kohta</w:t>
      </w:r>
      <w:r w:rsidR="00E84958">
        <w:t xml:space="preserve"> </w:t>
      </w:r>
      <w:r w:rsidR="00C94473">
        <w:t>järgmiste</w:t>
      </w:r>
      <w:r w:rsidR="00785363">
        <w:t>st</w:t>
      </w:r>
      <w:r w:rsidR="00C94473">
        <w:t xml:space="preserve"> arvutusvalemite</w:t>
      </w:r>
      <w:r w:rsidR="00785363">
        <w:t xml:space="preserve">st </w:t>
      </w:r>
      <w:r w:rsidR="00785363" w:rsidRPr="00785363">
        <w:rPr>
          <w:rFonts w:eastAsiaTheme="minorEastAsia"/>
          <w:szCs w:val="24"/>
          <w:u w:val="single"/>
        </w:rPr>
        <w:t>selle valemi järgi, mille</w:t>
      </w:r>
      <w:r w:rsidR="003943C0">
        <w:rPr>
          <w:rFonts w:eastAsiaTheme="minorEastAsia"/>
          <w:szCs w:val="24"/>
          <w:u w:val="single"/>
        </w:rPr>
        <w:t xml:space="preserve"> alusel</w:t>
      </w:r>
      <w:r w:rsidR="00785363">
        <w:rPr>
          <w:rFonts w:eastAsiaTheme="minorEastAsia"/>
          <w:szCs w:val="24"/>
          <w:u w:val="single"/>
        </w:rPr>
        <w:t xml:space="preserve"> </w:t>
      </w:r>
      <w:r w:rsidR="00271E39">
        <w:rPr>
          <w:rFonts w:eastAsiaTheme="minorEastAsia"/>
          <w:szCs w:val="24"/>
          <w:u w:val="single"/>
        </w:rPr>
        <w:t xml:space="preserve">kuue kuu kohta leitud </w:t>
      </w:r>
      <w:r w:rsidR="00271E39" w:rsidRPr="00785363">
        <w:rPr>
          <w:rFonts w:eastAsiaTheme="minorEastAsia"/>
          <w:szCs w:val="24"/>
          <w:u w:val="single"/>
        </w:rPr>
        <w:t xml:space="preserve">tulemus </w:t>
      </w:r>
      <w:r w:rsidR="00785363" w:rsidRPr="00785363">
        <w:rPr>
          <w:rFonts w:eastAsiaTheme="minorEastAsia"/>
          <w:szCs w:val="24"/>
          <w:u w:val="single"/>
        </w:rPr>
        <w:t>on suurem</w:t>
      </w:r>
      <w:r w:rsidR="00E84958">
        <w:t>:</w:t>
      </w:r>
    </w:p>
    <w:p w14:paraId="414A9347" w14:textId="427658B7" w:rsidR="005B6453" w:rsidRPr="00B03016" w:rsidRDefault="000F556B" w:rsidP="005B6453">
      <w:pPr>
        <w:ind w:hanging="567"/>
        <w:rPr>
          <w:rFonts w:ascii="Cambria Math" w:hAnsi="Cambria Math"/>
          <w:i/>
          <w:iCs/>
          <w:szCs w:val="24"/>
        </w:rPr>
      </w:pPr>
      <w:r w:rsidRPr="000F556B">
        <w:rPr>
          <w:rFonts w:ascii="Cambria Math" w:hAnsi="Cambria Math"/>
          <w:szCs w:val="24"/>
        </w:rPr>
        <w:t xml:space="preserve">           </w:t>
      </w:r>
      <w:r w:rsidR="00785363" w:rsidRPr="00B03016">
        <w:rPr>
          <w:rFonts w:ascii="Cambria Math" w:hAnsi="Cambria Math"/>
          <w:i/>
          <w:iCs/>
          <w:szCs w:val="24"/>
          <w:u w:val="single"/>
        </w:rPr>
        <w:t>valem</w:t>
      </w:r>
      <w:r w:rsidR="008A0054" w:rsidRPr="00B03016">
        <w:rPr>
          <w:rFonts w:ascii="Cambria Math" w:hAnsi="Cambria Math"/>
          <w:i/>
          <w:iCs/>
          <w:szCs w:val="24"/>
          <w:u w:val="single"/>
        </w:rPr>
        <w:t xml:space="preserve"> 1</w:t>
      </w:r>
      <w:r w:rsidR="008A0054" w:rsidRPr="00B03016">
        <w:rPr>
          <w:rFonts w:ascii="Cambria Math" w:hAnsi="Cambria Math"/>
          <w:i/>
          <w:iCs/>
          <w:szCs w:val="24"/>
        </w:rPr>
        <w:t xml:space="preserve"> </w:t>
      </w:r>
      <w:r w:rsidR="00785363" w:rsidRPr="00B03016">
        <w:rPr>
          <w:rFonts w:ascii="Cambria Math" w:hAnsi="Cambria Math"/>
          <w:i/>
          <w:iCs/>
          <w:szCs w:val="24"/>
        </w:rPr>
        <w:t xml:space="preserve">= hoonestaja avaldatud müügitulu(€)  </w:t>
      </w:r>
      <w:r w:rsidR="008A0054" w:rsidRPr="00B03016">
        <w:rPr>
          <w:rFonts w:ascii="Cambria Math" w:hAnsi="Cambria Math"/>
          <w:i/>
          <w:iCs/>
          <w:szCs w:val="24"/>
        </w:rPr>
        <w:t>× enampakkumisel kujunenud tasu määr (%);</w:t>
      </w:r>
    </w:p>
    <w:p w14:paraId="1C152E84" w14:textId="18CD02B0" w:rsidR="00785363" w:rsidRDefault="00F67701" w:rsidP="00B03016">
      <w:pPr>
        <w:ind w:firstLine="0"/>
        <w:rPr>
          <w:rFonts w:ascii="Cambria Math" w:hAnsi="Cambria Math"/>
          <w:i/>
          <w:iCs/>
          <w:szCs w:val="24"/>
        </w:rPr>
      </w:pPr>
      <w:r w:rsidRPr="00B03016">
        <w:rPr>
          <w:rFonts w:ascii="Cambria Math" w:hAnsi="Cambria Math"/>
          <w:i/>
          <w:iCs/>
          <w:szCs w:val="24"/>
          <w:u w:val="single"/>
        </w:rPr>
        <w:t>v</w:t>
      </w:r>
      <w:r w:rsidR="008A0054" w:rsidRPr="00B03016">
        <w:rPr>
          <w:rFonts w:ascii="Cambria Math" w:hAnsi="Cambria Math"/>
          <w:i/>
          <w:iCs/>
          <w:szCs w:val="24"/>
          <w:u w:val="single"/>
        </w:rPr>
        <w:t>alem</w:t>
      </w:r>
      <w:r w:rsidR="000F556B" w:rsidRPr="00B03016">
        <w:rPr>
          <w:rFonts w:ascii="Cambria Math" w:hAnsi="Cambria Math"/>
          <w:i/>
          <w:iCs/>
          <w:szCs w:val="24"/>
          <w:u w:val="single"/>
        </w:rPr>
        <w:t xml:space="preserve"> </w:t>
      </w:r>
      <w:r w:rsidR="008A0054" w:rsidRPr="00B03016">
        <w:rPr>
          <w:rFonts w:ascii="Cambria Math" w:hAnsi="Cambria Math"/>
          <w:i/>
          <w:iCs/>
          <w:szCs w:val="24"/>
          <w:u w:val="single"/>
        </w:rPr>
        <w:t>2</w:t>
      </w:r>
      <w:r w:rsidR="008A0054" w:rsidRPr="00B03016">
        <w:rPr>
          <w:rFonts w:ascii="Cambria Math" w:hAnsi="Cambria Math"/>
          <w:i/>
          <w:iCs/>
          <w:szCs w:val="24"/>
        </w:rPr>
        <w:t xml:space="preserve"> = hoonestaja avaldatud elektrienergia tootmismaht </w:t>
      </w:r>
      <w:r w:rsidR="003943C0" w:rsidRPr="00B03016">
        <w:rPr>
          <w:rFonts w:ascii="Cambria Math" w:hAnsi="Cambria Math"/>
          <w:i/>
          <w:iCs/>
          <w:szCs w:val="24"/>
        </w:rPr>
        <w:t xml:space="preserve">iga riigimaale rajatud </w:t>
      </w:r>
      <w:r w:rsidR="008A0054" w:rsidRPr="00B03016">
        <w:rPr>
          <w:rFonts w:ascii="Cambria Math" w:hAnsi="Cambria Math"/>
          <w:i/>
          <w:iCs/>
          <w:szCs w:val="24"/>
        </w:rPr>
        <w:t xml:space="preserve">tootmisseadme kohta </w:t>
      </w:r>
      <w:r w:rsidR="00B566E8" w:rsidRPr="00B03016">
        <w:rPr>
          <w:rFonts w:ascii="Cambria Math" w:hAnsi="Cambria Math"/>
          <w:i/>
          <w:iCs/>
          <w:szCs w:val="24"/>
        </w:rPr>
        <w:t>1 (</w:t>
      </w:r>
      <w:r w:rsidR="008A0054" w:rsidRPr="00B03016">
        <w:rPr>
          <w:rFonts w:ascii="Cambria Math" w:hAnsi="Cambria Math"/>
          <w:i/>
          <w:iCs/>
          <w:szCs w:val="24"/>
        </w:rPr>
        <w:t xml:space="preserve">ühe) tunni täpsusega (MWh) × tasu arvestamise perioodil Eesti Nord Pooli </w:t>
      </w:r>
      <w:r w:rsidR="008A0054" w:rsidRPr="007119C4">
        <w:rPr>
          <w:rFonts w:ascii="Cambria Math" w:hAnsi="Cambria Math"/>
          <w:i/>
          <w:iCs/>
          <w:szCs w:val="24"/>
        </w:rPr>
        <w:t xml:space="preserve">hinnapiirkonna järgmise päeva tunnipõhine </w:t>
      </w:r>
      <w:r w:rsidR="008A0054" w:rsidRPr="00B03016">
        <w:rPr>
          <w:rFonts w:ascii="Cambria Math" w:hAnsi="Cambria Math"/>
          <w:i/>
          <w:iCs/>
          <w:szCs w:val="24"/>
        </w:rPr>
        <w:t>hind</w:t>
      </w:r>
      <w:r w:rsidR="0058556C" w:rsidRPr="00B03016">
        <w:rPr>
          <w:rFonts w:ascii="Cambria Math" w:hAnsi="Cambria Math"/>
          <w:i/>
          <w:iCs/>
          <w:szCs w:val="24"/>
        </w:rPr>
        <w:t xml:space="preserve"> </w:t>
      </w:r>
      <w:r w:rsidR="0058556C" w:rsidRPr="00B03016">
        <w:rPr>
          <w:rFonts w:ascii="Cambria Math" w:hAnsi="Cambria Math"/>
          <w:i/>
          <w:iCs/>
          <w:szCs w:val="24"/>
          <w:vertAlign w:val="superscript"/>
        </w:rPr>
        <w:footnoteReference w:id="3"/>
      </w:r>
      <w:r w:rsidR="008A0054" w:rsidRPr="00B03016">
        <w:rPr>
          <w:rFonts w:ascii="Cambria Math" w:hAnsi="Cambria Math"/>
          <w:i/>
          <w:iCs/>
          <w:szCs w:val="24"/>
        </w:rPr>
        <w:t xml:space="preserve">  (EUR/MWh)</w:t>
      </w:r>
      <w:r w:rsidR="00184BF9" w:rsidRPr="00184BF9">
        <w:rPr>
          <w:rFonts w:ascii="Cambria Math" w:hAnsi="Cambria Math"/>
          <w:i/>
          <w:iCs/>
          <w:szCs w:val="24"/>
        </w:rPr>
        <w:t xml:space="preserve"> </w:t>
      </w:r>
      <w:r w:rsidR="00184BF9" w:rsidRPr="00B03016">
        <w:rPr>
          <w:rFonts w:ascii="Cambria Math" w:hAnsi="Cambria Math"/>
          <w:i/>
          <w:iCs/>
          <w:szCs w:val="24"/>
        </w:rPr>
        <w:t>× enampakkumisel kujunenud tasu määr (%)</w:t>
      </w:r>
      <w:r w:rsidR="00184BF9">
        <w:rPr>
          <w:rFonts w:ascii="Cambria Math" w:hAnsi="Cambria Math"/>
          <w:i/>
          <w:iCs/>
          <w:szCs w:val="24"/>
        </w:rPr>
        <w:t>.</w:t>
      </w:r>
    </w:p>
    <w:p w14:paraId="16C4EADB" w14:textId="10E70BD3" w:rsidR="00184BF9" w:rsidRPr="00DB1FBF" w:rsidRDefault="00184BF9" w:rsidP="00B03016">
      <w:pPr>
        <w:ind w:firstLine="0"/>
        <w:rPr>
          <w:color w:val="FF0000"/>
          <w:szCs w:val="24"/>
        </w:rPr>
      </w:pPr>
      <w:r w:rsidRPr="00FB0748">
        <w:rPr>
          <w:szCs w:val="24"/>
        </w:rPr>
        <w:t xml:space="preserve">Perioodil, mil tasu arvestamisel Valemi 2 alusel on Eesti Nord Pooli hinnapiirkonna järgmise päeva tunnipõhine hinnaks nullist väiksem väärtus, loetakse tunnipõhiseks hinnaks 0 (null) €.  </w:t>
      </w:r>
    </w:p>
    <w:p w14:paraId="1B22541B" w14:textId="4C79A554" w:rsidR="00465504" w:rsidRPr="00181704" w:rsidRDefault="00181704" w:rsidP="008A0054">
      <w:pPr>
        <w:pStyle w:val="Loendilik"/>
        <w:numPr>
          <w:ilvl w:val="2"/>
          <w:numId w:val="8"/>
        </w:numPr>
        <w:ind w:left="709" w:hanging="709"/>
        <w:contextualSpacing w:val="0"/>
        <w:rPr>
          <w:b/>
          <w:bCs/>
        </w:rPr>
      </w:pPr>
      <w:r w:rsidRPr="00181704">
        <w:rPr>
          <w:b/>
          <w:bCs/>
        </w:rPr>
        <w:t>Hoonestusõiguse tasu tuleb maksta järgmiselt:</w:t>
      </w:r>
    </w:p>
    <w:p w14:paraId="6EFB7DB3" w14:textId="30195601" w:rsidR="00F01593" w:rsidRDefault="00F01593" w:rsidP="00D639D1">
      <w:pPr>
        <w:pStyle w:val="Loendilik"/>
        <w:numPr>
          <w:ilvl w:val="3"/>
          <w:numId w:val="8"/>
        </w:numPr>
        <w:ind w:left="851" w:hanging="851"/>
        <w:contextualSpacing w:val="0"/>
      </w:pPr>
      <w:bookmarkStart w:id="26" w:name="_Hlk180261962"/>
      <w:r>
        <w:t xml:space="preserve">Arendusperioodil tasub hoonestaja </w:t>
      </w:r>
      <w:r w:rsidR="00A202AC">
        <w:t>tasu</w:t>
      </w:r>
      <w:r>
        <w:t xml:space="preserve"> vastavalt punktile 3.</w:t>
      </w:r>
      <w:r w:rsidR="00A202AC">
        <w:t>8</w:t>
      </w:r>
      <w:r>
        <w:t>.1.1</w:t>
      </w:r>
      <w:r w:rsidR="00EE3A49">
        <w:t>.</w:t>
      </w:r>
    </w:p>
    <w:p w14:paraId="01D0F1FF" w14:textId="67FC289D" w:rsidR="00B03016" w:rsidRDefault="00F01593" w:rsidP="00676D37">
      <w:pPr>
        <w:pStyle w:val="Loendilik"/>
        <w:numPr>
          <w:ilvl w:val="3"/>
          <w:numId w:val="8"/>
        </w:numPr>
        <w:ind w:left="851" w:hanging="851"/>
        <w:contextualSpacing w:val="0"/>
      </w:pPr>
      <w:r>
        <w:t>Ehitusperioodil</w:t>
      </w:r>
      <w:r w:rsidR="00EE3A49">
        <w:t xml:space="preserve"> tasub hoonestaja maakasutustasu vastavalt punktile 3.</w:t>
      </w:r>
      <w:r w:rsidR="00FC0AB3">
        <w:t>8</w:t>
      </w:r>
      <w:r w:rsidR="00EE3A49">
        <w:t xml:space="preserve">.1.2. Ehitusperiood algab </w:t>
      </w:r>
      <w:r>
        <w:t xml:space="preserve">hoonestusõiguse kinnistusraamatuse kandmise kuupäevast </w:t>
      </w:r>
      <w:r w:rsidR="00EE3A49">
        <w:t xml:space="preserve">ning lõpeb </w:t>
      </w:r>
      <w:r>
        <w:t xml:space="preserve"> 2 </w:t>
      </w:r>
      <w:r w:rsidR="00B566E8">
        <w:t xml:space="preserve">(kahe) </w:t>
      </w:r>
      <w:r>
        <w:t>aasta möödumisel või tuuleelektrijaama võrguga sünkroniseerimisele eelneval päeval</w:t>
      </w:r>
      <w:r w:rsidR="00EE3A49">
        <w:t xml:space="preserve">, sõltuvalt sellest, </w:t>
      </w:r>
      <w:r w:rsidR="00D639D1">
        <w:t xml:space="preserve">kumb tähtpäev </w:t>
      </w:r>
      <w:r w:rsidR="00EE3A49">
        <w:t xml:space="preserve">saabub hiljem. </w:t>
      </w:r>
      <w:r>
        <w:t xml:space="preserve">Tuuleelektrijaama </w:t>
      </w:r>
      <w:r>
        <w:lastRenderedPageBreak/>
        <w:t xml:space="preserve">võrguga sünkroniseerimise päevaks loetakse päev, millal tuuleelektrijaam </w:t>
      </w:r>
      <w:r w:rsidR="005B251F">
        <w:t xml:space="preserve">annab </w:t>
      </w:r>
      <w:r>
        <w:t>esimest korda elektrienergiat võrku, otseliini või salvestusseadmesse.</w:t>
      </w:r>
      <w:r w:rsidR="00EE3A49">
        <w:t xml:space="preserve"> </w:t>
      </w:r>
      <w:r w:rsidR="002B2BCD">
        <w:t xml:space="preserve">Alates </w:t>
      </w:r>
      <w:r w:rsidR="00F67701">
        <w:t xml:space="preserve">ehitusperioodi algusest </w:t>
      </w:r>
      <w:r w:rsidR="002B2BCD">
        <w:t>kahe</w:t>
      </w:r>
      <w:r>
        <w:t xml:space="preserve"> aasta möödumis</w:t>
      </w:r>
      <w:r w:rsidR="002B2BCD">
        <w:t xml:space="preserve">est </w:t>
      </w:r>
      <w:r>
        <w:t xml:space="preserve">kuni tuuleelektrijaama võrguga sünkroniseerimiseni </w:t>
      </w:r>
      <w:r w:rsidR="002B2BCD">
        <w:t xml:space="preserve">tasub </w:t>
      </w:r>
      <w:r>
        <w:t xml:space="preserve"> </w:t>
      </w:r>
      <w:r w:rsidR="00EE3A49">
        <w:t>hoonestaja lisaks maakasutustasule</w:t>
      </w:r>
      <w:r>
        <w:t xml:space="preserve"> arvestuslikku tootmiskomponenti</w:t>
      </w:r>
      <w:r w:rsidR="00EE3A49">
        <w:t xml:space="preserve"> vastavalt punktile 3.</w:t>
      </w:r>
      <w:r w:rsidR="00FC0AB3">
        <w:t>8</w:t>
      </w:r>
      <w:r w:rsidR="00EE3A49">
        <w:t>.1.3.</w:t>
      </w:r>
    </w:p>
    <w:p w14:paraId="502D9610" w14:textId="5CA246BD" w:rsidR="00714DFB" w:rsidRPr="00E61849" w:rsidRDefault="00EE3A49" w:rsidP="00F67701">
      <w:pPr>
        <w:pStyle w:val="Loendilik"/>
        <w:numPr>
          <w:ilvl w:val="3"/>
          <w:numId w:val="8"/>
        </w:numPr>
        <w:ind w:left="851" w:hanging="851"/>
        <w:contextualSpacing w:val="0"/>
      </w:pPr>
      <w:r>
        <w:t>Tootmisperioodil tasub hoonestaja maakasutustasu vastavalt punktile 3.</w:t>
      </w:r>
      <w:r w:rsidR="00FC0AB3">
        <w:t>8</w:t>
      </w:r>
      <w:r>
        <w:t>.1.2 ja tootmispõhist tasu vastavalt punktile 3.</w:t>
      </w:r>
      <w:r w:rsidR="00FC0AB3">
        <w:t>8</w:t>
      </w:r>
      <w:r>
        <w:t>.1.4.</w:t>
      </w:r>
      <w:r w:rsidR="00714DFB">
        <w:t xml:space="preserve"> Tootmisperiood algab t</w:t>
      </w:r>
      <w:r w:rsidR="00714DFB" w:rsidRPr="00714DFB">
        <w:t xml:space="preserve">uuleelektrijaama võrguga sünkroniseerimise </w:t>
      </w:r>
      <w:r w:rsidR="00714DFB" w:rsidRPr="00E61849">
        <w:t>päeval ja kestab 35</w:t>
      </w:r>
      <w:r w:rsidR="00B566E8" w:rsidRPr="00E61849">
        <w:t xml:space="preserve"> (kolmkümmend viis)</w:t>
      </w:r>
      <w:r w:rsidR="00714DFB" w:rsidRPr="00E61849">
        <w:t xml:space="preserve"> aastat. </w:t>
      </w:r>
    </w:p>
    <w:p w14:paraId="62316DE3" w14:textId="2612CF90" w:rsidR="002B2BCD" w:rsidRDefault="002B2BCD" w:rsidP="00F67701">
      <w:pPr>
        <w:pStyle w:val="Loendilik"/>
        <w:numPr>
          <w:ilvl w:val="3"/>
          <w:numId w:val="8"/>
        </w:numPr>
        <w:ind w:left="851" w:hanging="851"/>
        <w:contextualSpacing w:val="0"/>
      </w:pPr>
      <w:r w:rsidRPr="00E61849">
        <w:t>Likvid</w:t>
      </w:r>
      <w:r w:rsidR="00EE3A49" w:rsidRPr="00E61849">
        <w:t>eerimisperioodil tasub hoonestaja maakasutustasu vastavalt punktile 3.</w:t>
      </w:r>
      <w:r w:rsidR="00FC0AB3" w:rsidRPr="00E61849">
        <w:t>8</w:t>
      </w:r>
      <w:r w:rsidR="00EE3A49" w:rsidRPr="00E61849">
        <w:t xml:space="preserve">.1.2. </w:t>
      </w:r>
      <w:r w:rsidR="00714DFB" w:rsidRPr="00E61849">
        <w:t xml:space="preserve"> </w:t>
      </w:r>
      <w:r w:rsidR="00EE03CE" w:rsidRPr="00E61849">
        <w:t>Likvideerimisperiood algab tootmisperioodi lõppemisest ja kestab</w:t>
      </w:r>
      <w:r w:rsidR="00EE03CE">
        <w:t xml:space="preserve"> kuni hoonestusõiguse lõppemiseni. </w:t>
      </w:r>
      <w:r w:rsidR="00F67701">
        <w:t>K</w:t>
      </w:r>
      <w:r>
        <w:t>ui likvideerimisperioodil toimub tootmine, siis tasub hoonestaja lisaks ka tootmispõhist tasu vastavalt punktile 3.</w:t>
      </w:r>
      <w:r w:rsidR="00FC0AB3">
        <w:t>8</w:t>
      </w:r>
      <w:r>
        <w:t>.1.4.</w:t>
      </w:r>
      <w:r w:rsidR="00714DFB">
        <w:t xml:space="preserve"> </w:t>
      </w:r>
      <w:r w:rsidR="00EE03CE" w:rsidRPr="00A04C52">
        <w:t xml:space="preserve">Tootmise lõpetamise kuupäevaks loetakse </w:t>
      </w:r>
      <w:r w:rsidR="00EE03CE" w:rsidRPr="00883E7E">
        <w:t>kuupäev, millal hoonestaja esitatud andmetel tootmine lõppes. Vajadusel on hoonestaja kohustatud esitatud andmete õigsust tõendama.</w:t>
      </w:r>
    </w:p>
    <w:bookmarkEnd w:id="26"/>
    <w:p w14:paraId="6B3B6B13" w14:textId="12A84AA5" w:rsidR="0003120B" w:rsidRPr="0033106F" w:rsidRDefault="0003120B" w:rsidP="00F67701">
      <w:pPr>
        <w:pStyle w:val="Loendilik"/>
        <w:numPr>
          <w:ilvl w:val="2"/>
          <w:numId w:val="8"/>
        </w:numPr>
        <w:spacing w:before="120"/>
        <w:ind w:left="709" w:hanging="709"/>
        <w:contextualSpacing w:val="0"/>
      </w:pPr>
      <w:r w:rsidRPr="0033106F">
        <w:t>Hoonestaja on kohustatud</w:t>
      </w:r>
      <w:r w:rsidR="002D1A1D" w:rsidRPr="0033106F">
        <w:t xml:space="preserve"> 5 (viie) päeva jooksul arvates punktis 3.8.5 nimetatud tähtpäevadest </w:t>
      </w:r>
      <w:r w:rsidR="00791163" w:rsidRPr="0033106F">
        <w:t xml:space="preserve">omaniku esindajale esitama </w:t>
      </w:r>
      <w:r w:rsidR="002D1A1D" w:rsidRPr="0033106F">
        <w:t xml:space="preserve">andmed eelmise tasuperioodi (poolaasta)  jooksul </w:t>
      </w:r>
      <w:r w:rsidR="002D1A1D" w:rsidRPr="0033106F">
        <w:rPr>
          <w:rFonts w:ascii="Cambria Math" w:hAnsi="Cambria Math"/>
          <w:szCs w:val="24"/>
        </w:rPr>
        <w:t>riigimaale rajatud tootmisseadme(te)</w:t>
      </w:r>
      <w:r w:rsidR="00791163" w:rsidRPr="0033106F">
        <w:rPr>
          <w:rFonts w:ascii="Cambria Math" w:hAnsi="Cambria Math"/>
          <w:szCs w:val="24"/>
        </w:rPr>
        <w:t xml:space="preserve"> toodetud energia müügitulu kohta (€) ja </w:t>
      </w:r>
      <w:r w:rsidR="002D1A1D" w:rsidRPr="0033106F">
        <w:rPr>
          <w:rFonts w:ascii="Cambria Math" w:hAnsi="Cambria Math"/>
          <w:szCs w:val="24"/>
        </w:rPr>
        <w:t>elektrienergia tootmismah</w:t>
      </w:r>
      <w:r w:rsidR="00791163" w:rsidRPr="0033106F">
        <w:rPr>
          <w:rFonts w:ascii="Cambria Math" w:hAnsi="Cambria Math"/>
          <w:szCs w:val="24"/>
        </w:rPr>
        <w:t>u</w:t>
      </w:r>
      <w:r w:rsidR="002D1A1D" w:rsidRPr="0033106F">
        <w:rPr>
          <w:rFonts w:ascii="Cambria Math" w:hAnsi="Cambria Math"/>
          <w:szCs w:val="24"/>
        </w:rPr>
        <w:t xml:space="preserve"> iga riigimaale rajatud tootmisseadme kohta 1 (ühe) tunni täpsusega (MWh)</w:t>
      </w:r>
      <w:r w:rsidR="00791163" w:rsidRPr="0033106F">
        <w:rPr>
          <w:rFonts w:ascii="Cambria Math" w:hAnsi="Cambria Math"/>
          <w:szCs w:val="24"/>
        </w:rPr>
        <w:t>.</w:t>
      </w:r>
    </w:p>
    <w:p w14:paraId="02F93E7A" w14:textId="702F8CDA" w:rsidR="00714DFB" w:rsidRPr="00F67701" w:rsidRDefault="003B63F6" w:rsidP="00F67701">
      <w:pPr>
        <w:pStyle w:val="Loendilik"/>
        <w:numPr>
          <w:ilvl w:val="2"/>
          <w:numId w:val="8"/>
        </w:numPr>
        <w:spacing w:before="120"/>
        <w:ind w:left="709" w:hanging="709"/>
        <w:contextualSpacing w:val="0"/>
        <w:rPr>
          <w:i/>
          <w:iCs/>
          <w:color w:val="FF0000"/>
        </w:rPr>
      </w:pPr>
      <w:r>
        <w:t xml:space="preserve">Hoonestusõiguse tasu </w:t>
      </w:r>
      <w:r w:rsidR="00714DFB" w:rsidRPr="00911FE3">
        <w:t>arvestamine toimub punkti</w:t>
      </w:r>
      <w:r w:rsidR="00714DFB">
        <w:t>des</w:t>
      </w:r>
      <w:r w:rsidR="00714DFB" w:rsidRPr="00911FE3">
        <w:t xml:space="preserve"> 3.</w:t>
      </w:r>
      <w:r w:rsidR="00FC0AB3">
        <w:t>8</w:t>
      </w:r>
      <w:r w:rsidR="00714DFB" w:rsidRPr="00911FE3">
        <w:t>.1.1</w:t>
      </w:r>
      <w:r w:rsidR="00714DFB">
        <w:t xml:space="preserve"> ja 3.</w:t>
      </w:r>
      <w:r w:rsidR="00FC0AB3">
        <w:t>8</w:t>
      </w:r>
      <w:r w:rsidR="00714DFB">
        <w:t>.1.2</w:t>
      </w:r>
      <w:r w:rsidR="00714DFB" w:rsidRPr="00911FE3">
        <w:t xml:space="preserve"> sätestatud maakasutustasu </w:t>
      </w:r>
      <w:r w:rsidR="006716A6">
        <w:t xml:space="preserve">osas </w:t>
      </w:r>
      <w:r w:rsidR="00714DFB" w:rsidRPr="00911FE3">
        <w:t>järgneva</w:t>
      </w:r>
      <w:r w:rsidR="006716A6">
        <w:t xml:space="preserve"> </w:t>
      </w:r>
      <w:r w:rsidR="00714DFB" w:rsidRPr="00911FE3">
        <w:t>perioodi eest ette ning punktides 3.</w:t>
      </w:r>
      <w:r w:rsidR="00FC0AB3">
        <w:t>8</w:t>
      </w:r>
      <w:r w:rsidR="00714DFB" w:rsidRPr="00911FE3">
        <w:t>.1.</w:t>
      </w:r>
      <w:r w:rsidR="006716A6">
        <w:t>3</w:t>
      </w:r>
      <w:r w:rsidR="00714DFB" w:rsidRPr="00911FE3">
        <w:t xml:space="preserve"> ja 3.</w:t>
      </w:r>
      <w:r w:rsidR="00FC0AB3">
        <w:t>8</w:t>
      </w:r>
      <w:r w:rsidR="00714DFB" w:rsidRPr="00911FE3">
        <w:t>.1.</w:t>
      </w:r>
      <w:r w:rsidR="006716A6">
        <w:t>4</w:t>
      </w:r>
      <w:r w:rsidR="00714DFB" w:rsidRPr="00911FE3">
        <w:t xml:space="preserve"> sätestatud </w:t>
      </w:r>
      <w:r w:rsidR="006716A6">
        <w:t xml:space="preserve">arvestusliku tootmiskomponendi ja </w:t>
      </w:r>
      <w:r w:rsidR="00714DFB" w:rsidRPr="00911FE3">
        <w:t>tootmispõhise tasu osas</w:t>
      </w:r>
      <w:r w:rsidR="006716A6">
        <w:t xml:space="preserve"> </w:t>
      </w:r>
      <w:r w:rsidR="00714DFB" w:rsidRPr="00911FE3">
        <w:t>tasumise</w:t>
      </w:r>
      <w:r w:rsidR="006716A6">
        <w:t xml:space="preserve"> </w:t>
      </w:r>
      <w:r w:rsidR="00714DFB" w:rsidRPr="00911FE3">
        <w:t>tähtpäevale eelneva perioodi eest.</w:t>
      </w:r>
    </w:p>
    <w:p w14:paraId="24A98107" w14:textId="17E95290" w:rsidR="006716A6" w:rsidRPr="00911FE3" w:rsidRDefault="006716A6" w:rsidP="006716A6">
      <w:pPr>
        <w:pStyle w:val="Loendilik"/>
        <w:numPr>
          <w:ilvl w:val="2"/>
          <w:numId w:val="8"/>
        </w:numPr>
        <w:ind w:left="709" w:hanging="709"/>
        <w:contextualSpacing w:val="0"/>
        <w:rPr>
          <w:i/>
          <w:iCs/>
          <w:color w:val="FF0000"/>
        </w:rPr>
      </w:pPr>
      <w:r>
        <w:t>Hoonestusõiguse tasu tuleb maksta kaks korda aastas hiljemalt 1. juuliks ja 1. jaanuariks</w:t>
      </w:r>
      <w:r w:rsidR="00F67701">
        <w:t>.</w:t>
      </w:r>
    </w:p>
    <w:p w14:paraId="7FBFC8D3" w14:textId="0A7621E9" w:rsidR="006716A6" w:rsidRPr="00F67701" w:rsidRDefault="006716A6" w:rsidP="00F67701">
      <w:pPr>
        <w:pStyle w:val="Loendilik"/>
        <w:numPr>
          <w:ilvl w:val="2"/>
          <w:numId w:val="8"/>
        </w:numPr>
        <w:ind w:left="709" w:hanging="709"/>
        <w:contextualSpacing w:val="0"/>
      </w:pPr>
      <w:r w:rsidRPr="00F67701">
        <w:t>Kui</w:t>
      </w:r>
      <w:r>
        <w:t xml:space="preserve"> hoonestus</w:t>
      </w:r>
      <w:r w:rsidRPr="00F67701">
        <w:t xml:space="preserve">tasu arvestamise alus muutub tasuperioodi sees, tehakse vajalikud tasaarvestused järgmise perioodi </w:t>
      </w:r>
      <w:r>
        <w:t>hoonestus</w:t>
      </w:r>
      <w:r w:rsidRPr="00F67701">
        <w:t xml:space="preserve">tasu arvestamisel.  </w:t>
      </w:r>
    </w:p>
    <w:p w14:paraId="6376CA99" w14:textId="3B5C9F49" w:rsidR="003B63F6" w:rsidRPr="007F0C29" w:rsidRDefault="00DA6EE7" w:rsidP="007900F9">
      <w:pPr>
        <w:pStyle w:val="Loendilik"/>
        <w:numPr>
          <w:ilvl w:val="2"/>
          <w:numId w:val="8"/>
        </w:numPr>
        <w:ind w:left="709" w:hanging="709"/>
        <w:contextualSpacing w:val="0"/>
        <w:rPr>
          <w:i/>
          <w:iCs/>
          <w:color w:val="FF0000"/>
        </w:rPr>
      </w:pPr>
      <w:r w:rsidRPr="00F67701">
        <w:t>Tasu maksmise perioodid</w:t>
      </w:r>
      <w:r w:rsidR="00D57823" w:rsidRPr="00F67701">
        <w:t>e</w:t>
      </w:r>
      <w:r w:rsidRPr="00F67701">
        <w:t xml:space="preserve"> ja tähtpäevad</w:t>
      </w:r>
      <w:r w:rsidR="00D57823" w:rsidRPr="00F67701">
        <w:t xml:space="preserve">e muutmises </w:t>
      </w:r>
      <w:r w:rsidRPr="00F67701">
        <w:t xml:space="preserve">võivad </w:t>
      </w:r>
      <w:r w:rsidR="00D57823" w:rsidRPr="00F67701">
        <w:t xml:space="preserve">pooled </w:t>
      </w:r>
      <w:r w:rsidR="0089381F" w:rsidRPr="00F67701">
        <w:t xml:space="preserve">kokku leppida </w:t>
      </w:r>
      <w:r w:rsidR="007F0C29" w:rsidRPr="00F67701">
        <w:t xml:space="preserve">kirjalikus vormis </w:t>
      </w:r>
      <w:r w:rsidR="00D57823" w:rsidRPr="00F67701">
        <w:t xml:space="preserve">ilma lepingu muudatust </w:t>
      </w:r>
      <w:r w:rsidR="007F0C29" w:rsidRPr="00F67701">
        <w:t xml:space="preserve">notariaalselt tõestamata, </w:t>
      </w:r>
      <w:r w:rsidR="00D57823" w:rsidRPr="00F67701">
        <w:t xml:space="preserve">kui </w:t>
      </w:r>
      <w:r w:rsidR="008D6ECF" w:rsidRPr="00F67701">
        <w:t>muutub riigivaraseaduse või muu riigivara valitsemist reguleeriva õigusakti asjakohane regulatsioon</w:t>
      </w:r>
      <w:r w:rsidR="00D57823" w:rsidRPr="00F67701">
        <w:t>.</w:t>
      </w:r>
    </w:p>
    <w:p w14:paraId="57BAB481" w14:textId="1ACC6774" w:rsidR="003B63F6" w:rsidRDefault="003B63F6" w:rsidP="007900F9">
      <w:pPr>
        <w:pStyle w:val="Loendilik"/>
        <w:numPr>
          <w:ilvl w:val="2"/>
          <w:numId w:val="8"/>
        </w:numPr>
        <w:ind w:left="709" w:hanging="709"/>
        <w:contextualSpacing w:val="0"/>
      </w:pPr>
      <w:r>
        <w:t>Hoonestusõiguse tasu perioodilise maksmise kohustuse tagamiseks kantakse hoonestusõiguse kinnistusregistri ossa reaalkoormatis riigi kasuks</w:t>
      </w:r>
      <w:r w:rsidR="00E04147">
        <w:t>.</w:t>
      </w:r>
      <w:r>
        <w:t xml:space="preserve"> </w:t>
      </w:r>
    </w:p>
    <w:p w14:paraId="50CBBBBD" w14:textId="2EA98796" w:rsidR="00B8045E" w:rsidRDefault="00181704" w:rsidP="007900F9">
      <w:pPr>
        <w:pStyle w:val="Loendilik"/>
        <w:numPr>
          <w:ilvl w:val="2"/>
          <w:numId w:val="8"/>
        </w:numPr>
        <w:ind w:left="709" w:hanging="709"/>
        <w:contextualSpacing w:val="0"/>
      </w:pPr>
      <w:r>
        <w:t>H</w:t>
      </w:r>
      <w:r w:rsidR="003B63F6">
        <w:t>oonestusõiguse tasu mittetähtaegsel tasumisel on kinnisasja omanikul õigus nõuda viivist 0,</w:t>
      </w:r>
      <w:r w:rsidR="00465504">
        <w:t>05</w:t>
      </w:r>
      <w:r w:rsidR="003B63F6">
        <w:t>% tasumata summalt iga viivitatud päeva eest</w:t>
      </w:r>
      <w:r w:rsidR="00E04147">
        <w:t>.</w:t>
      </w:r>
    </w:p>
    <w:p w14:paraId="0D2E069A" w14:textId="38C3530B" w:rsidR="000D4641" w:rsidRDefault="00181704" w:rsidP="007900F9">
      <w:pPr>
        <w:widowControl w:val="0"/>
        <w:numPr>
          <w:ilvl w:val="2"/>
          <w:numId w:val="8"/>
        </w:numPr>
        <w:tabs>
          <w:tab w:val="left" w:pos="709"/>
        </w:tabs>
        <w:autoSpaceDE w:val="0"/>
        <w:autoSpaceDN w:val="0"/>
        <w:adjustRightInd w:val="0"/>
        <w:ind w:left="709" w:hanging="709"/>
      </w:pPr>
      <w:r>
        <w:t>H</w:t>
      </w:r>
      <w:r w:rsidR="000D4641" w:rsidRPr="007112D0">
        <w:t>oonestaja tasub lisaks hoonestusõiguse tasule kõik hoonestusõigustega koormatud kinnisasjadel lasuvad maksud ja koormatised</w:t>
      </w:r>
      <w:r w:rsidR="00477BCA">
        <w:t>, samuti tasud ja maksud, mis seaduse alusel kehtestatakse sarnaste ehitiste kasutamisele või energia tootmisele hoonestusõiguse kehtivuse ajal.</w:t>
      </w:r>
      <w:r w:rsidR="000D4641" w:rsidRPr="007112D0">
        <w:t xml:space="preserve"> </w:t>
      </w:r>
    </w:p>
    <w:p w14:paraId="39BFE7C9" w14:textId="4FC3F6C5" w:rsidR="000D4641" w:rsidRDefault="00181704" w:rsidP="007900F9">
      <w:pPr>
        <w:widowControl w:val="0"/>
        <w:numPr>
          <w:ilvl w:val="2"/>
          <w:numId w:val="8"/>
        </w:numPr>
        <w:tabs>
          <w:tab w:val="left" w:pos="709"/>
        </w:tabs>
        <w:autoSpaceDE w:val="0"/>
        <w:autoSpaceDN w:val="0"/>
        <w:adjustRightInd w:val="0"/>
        <w:ind w:left="709" w:hanging="709"/>
      </w:pPr>
      <w:r>
        <w:t>H</w:t>
      </w:r>
      <w:r w:rsidR="000D4641" w:rsidRPr="007112D0">
        <w:t>oonestaja on kohustatud tasuma maaparandusühistu liikmemaksu, kui hoonestusõigusega koormatav kinnisasi arvatakse maaparandusühistu tegevuspiirkonda ning liikmeõiguste teostajaks maaparandusühistus määratakse omanik. Liikmemaksu tasumise kohustus tekib alates päevast, kui maaparandusühistu liikme kohustused lähevad üle omanikule</w:t>
      </w:r>
      <w:r w:rsidR="00E04147">
        <w:t>.</w:t>
      </w:r>
    </w:p>
    <w:p w14:paraId="122BD972" w14:textId="726BE37F" w:rsidR="000D4641" w:rsidRPr="007112D0" w:rsidRDefault="00181704" w:rsidP="007900F9">
      <w:pPr>
        <w:widowControl w:val="0"/>
        <w:numPr>
          <w:ilvl w:val="2"/>
          <w:numId w:val="8"/>
        </w:numPr>
        <w:tabs>
          <w:tab w:val="left" w:pos="709"/>
        </w:tabs>
        <w:autoSpaceDE w:val="0"/>
        <w:autoSpaceDN w:val="0"/>
        <w:adjustRightInd w:val="0"/>
        <w:ind w:left="709" w:hanging="709"/>
        <w:rPr>
          <w:rFonts w:cs="Book Antiqua"/>
        </w:rPr>
      </w:pPr>
      <w:r>
        <w:t>H</w:t>
      </w:r>
      <w:r w:rsidR="000D4641" w:rsidRPr="007112D0">
        <w:t>oonestajal on õigus taotleda omaniku</w:t>
      </w:r>
      <w:r w:rsidR="007C4EAA">
        <w:t xml:space="preserve"> esindaja</w:t>
      </w:r>
      <w:r w:rsidR="000D4641" w:rsidRPr="007112D0">
        <w:t xml:space="preserve"> nõusolekul kinnisasja parendamiseks </w:t>
      </w:r>
      <w:r w:rsidR="000D4641" w:rsidRPr="007112D0">
        <w:lastRenderedPageBreak/>
        <w:t xml:space="preserve">tehtud tavapärast korrashoidu ületavate põhjendatud kulutuste tasaarvestamist hoonestusõiguse tasuga. Kulud hüvitatakse nõusoleku andmisel kinnisasja omaniku lubatud ulatuses pärast parenduste tegemist hoonestaja esitatud kuludokumentide alusel. Hüvitatav summa arvatakse maha parenduste tegemisele järgneva(te) perioodi(de) eest tasumisele kuuluvast hoonestusõiguse tasust. </w:t>
      </w:r>
    </w:p>
    <w:p w14:paraId="40D4C65F" w14:textId="1298810A" w:rsidR="00AA752B" w:rsidRPr="00D5077E" w:rsidRDefault="00AA752B" w:rsidP="00AA752B">
      <w:pPr>
        <w:widowControl w:val="0"/>
        <w:numPr>
          <w:ilvl w:val="2"/>
          <w:numId w:val="8"/>
        </w:numPr>
        <w:tabs>
          <w:tab w:val="left" w:pos="709"/>
        </w:tabs>
        <w:autoSpaceDE w:val="0"/>
        <w:autoSpaceDN w:val="0"/>
        <w:adjustRightInd w:val="0"/>
        <w:ind w:left="709" w:hanging="709"/>
      </w:pPr>
      <w:proofErr w:type="spellStart"/>
      <w:r w:rsidRPr="00D5077E">
        <w:t>Hoonestaja</w:t>
      </w:r>
      <w:proofErr w:type="spellEnd"/>
      <w:r w:rsidRPr="00D5077E">
        <w:t xml:space="preserve"> on kohustatud hiljemalt hoonestusõiguse lepingu sõlmimise hetkeks esitama omanikule hoonestusõiguse tasu ja leppetrahvide tasumise tagamiseks Euroopa Liidus tegutseva krediidiasutuse (edaspidi </w:t>
      </w:r>
      <w:r w:rsidR="00CC3E19">
        <w:t>g</w:t>
      </w:r>
      <w:r w:rsidRPr="00D5077E">
        <w:t>arantiipank) väljastatud ning omaniku poolt aktsepteeritava täitmisgarantii hoonestusõiguse kolme aasta tasu</w:t>
      </w:r>
      <w:r w:rsidR="006716A6">
        <w:t xml:space="preserve"> (</w:t>
      </w:r>
      <w:r w:rsidR="006716A6" w:rsidRPr="00FC0AB3">
        <w:t>arendusperioodi maakasutustasu p 3.</w:t>
      </w:r>
      <w:r w:rsidR="00FC0AB3" w:rsidRPr="00D5077E">
        <w:t>8</w:t>
      </w:r>
      <w:r w:rsidR="006716A6" w:rsidRPr="00FC0AB3">
        <w:t>.1.1 järgi</w:t>
      </w:r>
      <w:r w:rsidR="006716A6">
        <w:t xml:space="preserve"> kolme aasta eest)</w:t>
      </w:r>
      <w:r w:rsidRPr="00D5077E">
        <w:t xml:space="preserve"> summas. Täitmisgarantii tuleb esitada tingimustel, mis lubavad omanikul esitada lepingujärgsete hoonestusõiguse tasu ja leppetrahvide kohese ja primaarse nõude </w:t>
      </w:r>
      <w:r w:rsidR="00CC3E19">
        <w:t>g</w:t>
      </w:r>
      <w:r w:rsidRPr="00D5077E">
        <w:t xml:space="preserve">arantiipanga vastu ning </w:t>
      </w:r>
      <w:r w:rsidR="00CC3E19">
        <w:t>g</w:t>
      </w:r>
      <w:r w:rsidRPr="00D5077E">
        <w:t xml:space="preserve">arantiipanga poolse makse aluseks on </w:t>
      </w:r>
      <w:r w:rsidR="00CC3E19">
        <w:t>üksnes</w:t>
      </w:r>
      <w:r w:rsidRPr="00D5077E">
        <w:t xml:space="preserve"> omaniku kiri, milles </w:t>
      </w:r>
      <w:r w:rsidR="00CC3E19">
        <w:t>tuuakse</w:t>
      </w:r>
      <w:r w:rsidRPr="00D5077E">
        <w:t xml:space="preserve"> hoonestaja poolse lepingurikkumise asjaolud ja </w:t>
      </w:r>
      <w:r w:rsidR="00CC3E19">
        <w:t>g</w:t>
      </w:r>
      <w:r w:rsidRPr="00D5077E">
        <w:t xml:space="preserve">arantiipanga poolt maksmisele kuuluv rahasumma. Täitmisgarantii peab kehtima vähemalt 8 </w:t>
      </w:r>
      <w:r w:rsidR="00B566E8">
        <w:t xml:space="preserve">(kaheksa) </w:t>
      </w:r>
      <w:r w:rsidRPr="00D5077E">
        <w:t xml:space="preserve">aastat. Omaniku nõusolekul võib täitmisgarantii lõppeda juhul, kui hoonestaja täidab kindlustamise kohustuse vastavalt punktile </w:t>
      </w:r>
      <w:r>
        <w:t>3.</w:t>
      </w:r>
      <w:r w:rsidR="00FC0AB3">
        <w:t>8</w:t>
      </w:r>
      <w:r>
        <w:t>.10</w:t>
      </w:r>
      <w:r w:rsidRPr="00D5077E">
        <w:t xml:space="preserve"> ja tõendab seda. </w:t>
      </w:r>
    </w:p>
    <w:p w14:paraId="44AF05F5" w14:textId="567BE0B9" w:rsidR="00737109" w:rsidRPr="00D5077E" w:rsidRDefault="00737109" w:rsidP="00D5077E">
      <w:pPr>
        <w:widowControl w:val="0"/>
        <w:numPr>
          <w:ilvl w:val="2"/>
          <w:numId w:val="8"/>
        </w:numPr>
        <w:tabs>
          <w:tab w:val="left" w:pos="709"/>
        </w:tabs>
        <w:autoSpaceDE w:val="0"/>
        <w:autoSpaceDN w:val="0"/>
        <w:adjustRightInd w:val="0"/>
        <w:ind w:left="709" w:hanging="709"/>
      </w:pPr>
      <w:r w:rsidRPr="00D5077E">
        <w:t xml:space="preserve">Hoonestaja on kohustatud hoonestusõiguse oluliseks osaks olevad ehitised </w:t>
      </w:r>
      <w:r w:rsidR="00D5077E" w:rsidRPr="00D5077E">
        <w:t xml:space="preserve">alates nende sünkroniseerimisest võrguga </w:t>
      </w:r>
      <w:r w:rsidRPr="00D5077E">
        <w:t>oma kulul kindlustama kahjustamise ja osalise ja täieliku hävimise vastu ulatuses, mis tagab ehitiste taastamise</w:t>
      </w:r>
      <w:r w:rsidR="00CC3E19">
        <w:t>,</w:t>
      </w:r>
      <w:r w:rsidRPr="00D5077E">
        <w:t xml:space="preserve"> ja hoidma vastava kindlustuse kehtivana kogu hoonestusõiguse kestuse jooksul</w:t>
      </w:r>
      <w:r w:rsidR="009418B2">
        <w:t>, sõlmides selleks kindlustuslepingu Euroopa Liidus tegevusluba omava kindlustusandjaga</w:t>
      </w:r>
      <w:r w:rsidRPr="00D5077E">
        <w:t>.</w:t>
      </w:r>
      <w:r w:rsidR="009418B2">
        <w:t xml:space="preserve"> Kindlustusleping ei tohi sisaldada ebaharilikke välistusi või tüüptingimuste väliseid lisakindlustusvälistusi.</w:t>
      </w:r>
      <w:r w:rsidRPr="00D5077E">
        <w:t xml:space="preserve"> Omaniku </w:t>
      </w:r>
      <w:r w:rsidR="0025078C">
        <w:t xml:space="preserve">esindaja </w:t>
      </w:r>
      <w:r w:rsidRPr="00D5077E">
        <w:t>nõudel peab hoonestaja kindlustuse kehtivust</w:t>
      </w:r>
      <w:r w:rsidR="009418B2">
        <w:t xml:space="preserve"> ja selle tingimusi</w:t>
      </w:r>
      <w:r w:rsidRPr="00D5077E">
        <w:t xml:space="preserve"> tõendama.</w:t>
      </w:r>
    </w:p>
    <w:p w14:paraId="307A7C0C" w14:textId="7B8AFFE7" w:rsidR="003315EB" w:rsidRPr="00D5374F" w:rsidRDefault="00AF08D3" w:rsidP="00D5374F">
      <w:pPr>
        <w:widowControl w:val="0"/>
        <w:numPr>
          <w:ilvl w:val="2"/>
          <w:numId w:val="8"/>
        </w:numPr>
        <w:tabs>
          <w:tab w:val="left" w:pos="709"/>
        </w:tabs>
        <w:autoSpaceDE w:val="0"/>
        <w:autoSpaceDN w:val="0"/>
        <w:adjustRightInd w:val="0"/>
        <w:ind w:left="709" w:hanging="709"/>
      </w:pPr>
      <w:r w:rsidRPr="00D5374F">
        <w:t>Hoonestaja tasub</w:t>
      </w:r>
      <w:r w:rsidRPr="00D5374F">
        <w:rPr>
          <w:i/>
          <w:iCs/>
        </w:rPr>
        <w:t xml:space="preserve"> </w:t>
      </w:r>
      <w:r w:rsidRPr="00D5374F">
        <w:t>k</w:t>
      </w:r>
      <w:r w:rsidR="003315EB" w:rsidRPr="00D5374F">
        <w:t>õik hoonestusõiguse lepingu sõlmimise</w:t>
      </w:r>
      <w:r w:rsidRPr="00D5374F">
        <w:t xml:space="preserve"> ja</w:t>
      </w:r>
      <w:r w:rsidR="003315EB" w:rsidRPr="00D5374F">
        <w:t xml:space="preserve"> hoonestusõiguse kinnistusraamatusse kandmise</w:t>
      </w:r>
      <w:r w:rsidRPr="00D5374F">
        <w:t>ga seotud kulud (sh notaritasud, riigilõivud ja muud kaasnevad kulud)</w:t>
      </w:r>
      <w:r w:rsidR="003315EB" w:rsidRPr="00D5374F">
        <w:t xml:space="preserve">, samuti </w:t>
      </w:r>
      <w:r w:rsidRPr="00D5374F">
        <w:t xml:space="preserve">hoonestusõiguse lepingu muutmisega seotud kulud, kui lepingu muutmine ja sellest tulenevalt kinnistusraamatusse kannete tegemine on tingitud hoonestaja tahtest, tegevusest või tegevusetusest. </w:t>
      </w:r>
    </w:p>
    <w:p w14:paraId="29FA0AE0" w14:textId="25E92EA8" w:rsidR="00671954" w:rsidRPr="00AC523A" w:rsidRDefault="00C60060" w:rsidP="002D1D51">
      <w:pPr>
        <w:widowControl w:val="0"/>
        <w:numPr>
          <w:ilvl w:val="1"/>
          <w:numId w:val="8"/>
        </w:numPr>
        <w:tabs>
          <w:tab w:val="left" w:pos="709"/>
        </w:tabs>
        <w:autoSpaceDE w:val="0"/>
        <w:autoSpaceDN w:val="0"/>
        <w:adjustRightInd w:val="0"/>
        <w:rPr>
          <w:rFonts w:cs="Book Antiqua"/>
          <w:i/>
          <w:iCs/>
        </w:rPr>
      </w:pPr>
      <w:r w:rsidRPr="00951BF8">
        <w:rPr>
          <w:rFonts w:cs="Book Antiqua"/>
          <w:b/>
          <w:bCs/>
        </w:rPr>
        <w:t>Omaniku</w:t>
      </w:r>
      <w:r w:rsidR="00AC523A">
        <w:rPr>
          <w:rFonts w:cs="Book Antiqua"/>
          <w:b/>
          <w:bCs/>
        </w:rPr>
        <w:t xml:space="preserve"> </w:t>
      </w:r>
      <w:r w:rsidR="00AC523A" w:rsidRPr="00AC523A">
        <w:rPr>
          <w:rFonts w:cs="Book Antiqua"/>
        </w:rPr>
        <w:t>(esindaja)</w:t>
      </w:r>
      <w:r w:rsidRPr="00951BF8">
        <w:rPr>
          <w:rFonts w:cs="Book Antiqua"/>
          <w:b/>
          <w:bCs/>
        </w:rPr>
        <w:t xml:space="preserve"> õigused</w:t>
      </w:r>
      <w:r w:rsidR="00AC523A">
        <w:rPr>
          <w:rFonts w:cs="Book Antiqua"/>
          <w:b/>
          <w:bCs/>
        </w:rPr>
        <w:t xml:space="preserve"> </w:t>
      </w:r>
      <w:r w:rsidR="00AC523A" w:rsidRPr="00D5374F">
        <w:rPr>
          <w:rFonts w:cs="Book Antiqua"/>
        </w:rPr>
        <w:t>ja kohustused</w:t>
      </w:r>
      <w:r w:rsidR="00AF08D3" w:rsidRPr="00D5374F">
        <w:rPr>
          <w:rFonts w:cs="Book Antiqua"/>
        </w:rPr>
        <w:t xml:space="preserve"> seoses hoonestusõigusega</w:t>
      </w:r>
      <w:r w:rsidR="00D5374F">
        <w:rPr>
          <w:rFonts w:cs="Book Antiqua"/>
        </w:rPr>
        <w:t>:</w:t>
      </w:r>
    </w:p>
    <w:p w14:paraId="7C89096E" w14:textId="52B2BB62" w:rsidR="00C60060" w:rsidRDefault="00277440" w:rsidP="007900F9">
      <w:pPr>
        <w:widowControl w:val="0"/>
        <w:numPr>
          <w:ilvl w:val="2"/>
          <w:numId w:val="8"/>
        </w:numPr>
        <w:tabs>
          <w:tab w:val="left" w:pos="709"/>
        </w:tabs>
        <w:autoSpaceDE w:val="0"/>
        <w:autoSpaceDN w:val="0"/>
        <w:adjustRightInd w:val="0"/>
        <w:ind w:left="709" w:hanging="709"/>
        <w:rPr>
          <w:rFonts w:cs="Book Antiqua"/>
        </w:rPr>
      </w:pPr>
      <w:r>
        <w:rPr>
          <w:rFonts w:cs="Book Antiqua"/>
        </w:rPr>
        <w:t xml:space="preserve">Omaniku esindajal on õigus </w:t>
      </w:r>
      <w:r w:rsidR="00AC523A">
        <w:rPr>
          <w:rFonts w:cs="Book Antiqua"/>
        </w:rPr>
        <w:t>kontrollida lepingu tingimuste nõuetekohast täitmist ja teha selleks vajadusel päringuid kolmandatele isikutele või asutustele ning teha paikvaatlusi olukorra fikseerimiseks kohapeal.</w:t>
      </w:r>
    </w:p>
    <w:p w14:paraId="12F2C80D" w14:textId="06C72ED9" w:rsidR="00CE3F30" w:rsidRPr="007112D0" w:rsidRDefault="00CE3F30" w:rsidP="007900F9">
      <w:pPr>
        <w:widowControl w:val="0"/>
        <w:numPr>
          <w:ilvl w:val="2"/>
          <w:numId w:val="8"/>
        </w:numPr>
        <w:tabs>
          <w:tab w:val="left" w:pos="851"/>
        </w:tabs>
        <w:autoSpaceDE w:val="0"/>
        <w:autoSpaceDN w:val="0"/>
        <w:adjustRightInd w:val="0"/>
        <w:ind w:left="709" w:hanging="709"/>
        <w:rPr>
          <w:rFonts w:cs="Book Antiqua"/>
        </w:rPr>
      </w:pPr>
      <w:r w:rsidRPr="007112D0">
        <w:t xml:space="preserve">Kui hoonestaja rikub </w:t>
      </w:r>
      <w:r w:rsidR="00552E77">
        <w:t>enda</w:t>
      </w:r>
      <w:r w:rsidRPr="007112D0">
        <w:t xml:space="preserve"> kohustusi, on </w:t>
      </w:r>
      <w:r w:rsidR="00796E75">
        <w:t>omaniku esindajal</w:t>
      </w:r>
      <w:r w:rsidRPr="007112D0">
        <w:t xml:space="preserve"> </w:t>
      </w:r>
      <w:r w:rsidR="008A2ABD">
        <w:t>lisaks seadusest ja lepingust tulenevale ka</w:t>
      </w:r>
      <w:r w:rsidR="00B97E76">
        <w:t xml:space="preserve"> järgmised </w:t>
      </w:r>
      <w:r w:rsidRPr="007112D0">
        <w:t>õigus</w:t>
      </w:r>
      <w:r w:rsidR="00B97E76">
        <w:t>ed</w:t>
      </w:r>
      <w:r w:rsidRPr="007112D0">
        <w:t xml:space="preserve">: </w:t>
      </w:r>
    </w:p>
    <w:p w14:paraId="06F14AD5" w14:textId="59CC3FC1" w:rsidR="00CE3F30" w:rsidRPr="007112D0" w:rsidRDefault="00EF6F13" w:rsidP="007900F9">
      <w:pPr>
        <w:widowControl w:val="0"/>
        <w:numPr>
          <w:ilvl w:val="3"/>
          <w:numId w:val="8"/>
        </w:numPr>
        <w:tabs>
          <w:tab w:val="left" w:pos="851"/>
        </w:tabs>
        <w:autoSpaceDE w:val="0"/>
        <w:autoSpaceDN w:val="0"/>
        <w:adjustRightInd w:val="0"/>
        <w:ind w:left="851" w:hanging="851"/>
        <w:rPr>
          <w:rFonts w:cs="Book Antiqua"/>
        </w:rPr>
      </w:pPr>
      <w:r>
        <w:t>Omaniku esindajal on õigus</w:t>
      </w:r>
      <w:r w:rsidR="00B97E76">
        <w:t xml:space="preserve"> </w:t>
      </w:r>
      <w:r w:rsidR="00CE3F30" w:rsidRPr="007112D0">
        <w:t>kohustada hoonestajat kõrvaldama tema poolt põhjustatud puudused ja rikkumised ning hüvitama omanikule tekitatud kahju</w:t>
      </w:r>
      <w:r w:rsidR="00796E75">
        <w:t>.</w:t>
      </w:r>
      <w:r w:rsidR="006B4BDE">
        <w:t xml:space="preserve"> Kui hoonestaja rikub kohustust, on omaniku esindajal õigus määrata </w:t>
      </w:r>
      <w:r w:rsidR="00B313E1">
        <w:t>hoonestajale</w:t>
      </w:r>
      <w:r w:rsidR="006B4BDE">
        <w:t xml:space="preserve"> kohustuse täitmiseks täiendav tähtaeg ning tähtaja rikkumisel </w:t>
      </w:r>
      <w:r w:rsidR="00B97E76">
        <w:t xml:space="preserve">hoonestaja rikkumine </w:t>
      </w:r>
      <w:r w:rsidR="006B4BDE">
        <w:t xml:space="preserve">ise kõrvaldada ja nõuda </w:t>
      </w:r>
      <w:r w:rsidR="00B313E1">
        <w:t>hoonestajalt</w:t>
      </w:r>
      <w:r w:rsidR="00B97E76">
        <w:t xml:space="preserve"> sellega</w:t>
      </w:r>
      <w:r w:rsidR="006B4BDE">
        <w:t xml:space="preserve"> tekkinud kulutuste ja kahjude hüvitamist</w:t>
      </w:r>
      <w:r>
        <w:t>.</w:t>
      </w:r>
      <w:r w:rsidR="00CE3F30" w:rsidRPr="007112D0">
        <w:t xml:space="preserve"> </w:t>
      </w:r>
    </w:p>
    <w:p w14:paraId="21AB8C52" w14:textId="1E319BB7" w:rsidR="00215242" w:rsidRPr="00215242" w:rsidRDefault="00EF6F13" w:rsidP="007900F9">
      <w:pPr>
        <w:widowControl w:val="0"/>
        <w:numPr>
          <w:ilvl w:val="3"/>
          <w:numId w:val="8"/>
        </w:numPr>
        <w:tabs>
          <w:tab w:val="left" w:pos="851"/>
        </w:tabs>
        <w:autoSpaceDE w:val="0"/>
        <w:autoSpaceDN w:val="0"/>
        <w:adjustRightInd w:val="0"/>
        <w:ind w:left="851" w:hanging="851"/>
        <w:rPr>
          <w:rFonts w:cs="Book Antiqua"/>
        </w:rPr>
      </w:pPr>
      <w:r>
        <w:t xml:space="preserve">Omaniku esindajal on </w:t>
      </w:r>
      <w:r w:rsidR="00B97E76">
        <w:t xml:space="preserve">õigus </w:t>
      </w:r>
      <w:r w:rsidR="00CE3F30" w:rsidRPr="007112D0">
        <w:t xml:space="preserve">nõuda hoonestajalt leppetrahvi summas, mis </w:t>
      </w:r>
      <w:r w:rsidR="00CE3F30" w:rsidRPr="0089381F">
        <w:t xml:space="preserve">vastab </w:t>
      </w:r>
      <w:r w:rsidR="0003120B">
        <w:t>vähemalt</w:t>
      </w:r>
      <w:r w:rsidR="0003120B" w:rsidRPr="0047682B">
        <w:t xml:space="preserve"> </w:t>
      </w:r>
      <w:r w:rsidR="0047682B">
        <w:t>rikkumisele eelnenud aasta eest</w:t>
      </w:r>
      <w:r w:rsidR="00197C1B">
        <w:t xml:space="preserve"> </w:t>
      </w:r>
      <w:r w:rsidR="0003120B">
        <w:t xml:space="preserve">arvestatud </w:t>
      </w:r>
      <w:r w:rsidR="0047682B">
        <w:t>12 kuu tasu</w:t>
      </w:r>
      <w:r w:rsidR="0003120B">
        <w:t xml:space="preserve">le, </w:t>
      </w:r>
      <w:r w:rsidR="00CE3F30" w:rsidRPr="007112D0">
        <w:t>kui hoonestaja</w:t>
      </w:r>
      <w:r w:rsidR="00215242">
        <w:t>:</w:t>
      </w:r>
    </w:p>
    <w:p w14:paraId="0D64DBBF" w14:textId="28A51737" w:rsidR="00215242" w:rsidRPr="00215242" w:rsidRDefault="00CE3F30" w:rsidP="00B44582">
      <w:pPr>
        <w:widowControl w:val="0"/>
        <w:numPr>
          <w:ilvl w:val="4"/>
          <w:numId w:val="8"/>
        </w:numPr>
        <w:tabs>
          <w:tab w:val="left" w:pos="851"/>
        </w:tabs>
        <w:autoSpaceDE w:val="0"/>
        <w:autoSpaceDN w:val="0"/>
        <w:adjustRightInd w:val="0"/>
        <w:ind w:left="993" w:hanging="993"/>
        <w:rPr>
          <w:rFonts w:cs="Book Antiqua"/>
        </w:rPr>
      </w:pPr>
      <w:r w:rsidRPr="007112D0">
        <w:t>ei kasuta kinnisasja sihtotstarbeliselt planeeringus</w:t>
      </w:r>
      <w:r>
        <w:t xml:space="preserve"> või projekteerimistingimustes </w:t>
      </w:r>
      <w:r w:rsidRPr="007112D0">
        <w:t>ettenähtud eesmärgil</w:t>
      </w:r>
      <w:r w:rsidR="00FA7DCA">
        <w:t xml:space="preserve"> või hoonestusõiguse lepingus sätestatud eesmärgil</w:t>
      </w:r>
      <w:r w:rsidR="00765A28">
        <w:t xml:space="preserve">; </w:t>
      </w:r>
    </w:p>
    <w:p w14:paraId="7555660E" w14:textId="0B176C59" w:rsidR="00215242" w:rsidRPr="00215242" w:rsidRDefault="00197C1B" w:rsidP="00B44582">
      <w:pPr>
        <w:widowControl w:val="0"/>
        <w:numPr>
          <w:ilvl w:val="4"/>
          <w:numId w:val="8"/>
        </w:numPr>
        <w:tabs>
          <w:tab w:val="left" w:pos="851"/>
        </w:tabs>
        <w:autoSpaceDE w:val="0"/>
        <w:autoSpaceDN w:val="0"/>
        <w:adjustRightInd w:val="0"/>
        <w:ind w:left="993" w:hanging="993"/>
        <w:rPr>
          <w:rFonts w:cs="Book Antiqua"/>
        </w:rPr>
      </w:pPr>
      <w:r>
        <w:t>v</w:t>
      </w:r>
      <w:r w:rsidR="00215242">
        <w:t>iivitab</w:t>
      </w:r>
      <w:r w:rsidR="00CE3F30">
        <w:t xml:space="preserve"> hoonestusõiguse tasu</w:t>
      </w:r>
      <w:r w:rsidR="002F6D0A">
        <w:t xml:space="preserve"> maksmisega või muu lepingus sätestatud rahalise </w:t>
      </w:r>
      <w:r w:rsidR="002F6D0A">
        <w:lastRenderedPageBreak/>
        <w:t>kohustuse täitmisega</w:t>
      </w:r>
      <w:r w:rsidR="00CE3F30">
        <w:t xml:space="preserve"> </w:t>
      </w:r>
      <w:r w:rsidR="00215242">
        <w:t xml:space="preserve">rohkem kui </w:t>
      </w:r>
      <w:r w:rsidR="00215242" w:rsidRPr="00CC3E19">
        <w:t xml:space="preserve">kolm </w:t>
      </w:r>
      <w:r w:rsidR="00215242">
        <w:t>kuud</w:t>
      </w:r>
      <w:r w:rsidR="00765A28">
        <w:t>;</w:t>
      </w:r>
      <w:r w:rsidR="00215242">
        <w:t xml:space="preserve"> </w:t>
      </w:r>
    </w:p>
    <w:p w14:paraId="0ECB3C7F" w14:textId="69A27A24" w:rsidR="009E41FF" w:rsidRPr="0047202E" w:rsidRDefault="00CE3F30" w:rsidP="009E41FF">
      <w:pPr>
        <w:widowControl w:val="0"/>
        <w:numPr>
          <w:ilvl w:val="4"/>
          <w:numId w:val="8"/>
        </w:numPr>
        <w:tabs>
          <w:tab w:val="left" w:pos="851"/>
        </w:tabs>
        <w:autoSpaceDE w:val="0"/>
        <w:autoSpaceDN w:val="0"/>
        <w:adjustRightInd w:val="0"/>
        <w:ind w:left="993" w:hanging="993"/>
      </w:pPr>
      <w:r>
        <w:t xml:space="preserve">ei püstita </w:t>
      </w:r>
      <w:r w:rsidR="00AF08D3">
        <w:t xml:space="preserve">nõuetekohaselt </w:t>
      </w:r>
      <w:r>
        <w:t xml:space="preserve">hoonestusõiguse seadmise eesmärgi täitmiseks vajalikke </w:t>
      </w:r>
      <w:r w:rsidRPr="0047202E">
        <w:t>ehitisi ja rajatisi</w:t>
      </w:r>
      <w:r w:rsidR="00090C78" w:rsidRPr="0047202E">
        <w:t xml:space="preserve"> või </w:t>
      </w:r>
      <w:r w:rsidR="00AA752B" w:rsidRPr="0047202E">
        <w:t>ületab punktis 3.</w:t>
      </w:r>
      <w:r w:rsidR="00FC0AB3" w:rsidRPr="0047202E">
        <w:t>5</w:t>
      </w:r>
      <w:r w:rsidR="00AA752B" w:rsidRPr="0047202E">
        <w:t>.1 toodud tähtaja</w:t>
      </w:r>
      <w:r w:rsidR="00090C78" w:rsidRPr="0047202E">
        <w:t xml:space="preserve"> rohkem kui </w:t>
      </w:r>
      <w:r w:rsidR="00B566E8" w:rsidRPr="0047202E">
        <w:t>6 (</w:t>
      </w:r>
      <w:r w:rsidR="00090C78" w:rsidRPr="0047202E">
        <w:t>kuus</w:t>
      </w:r>
      <w:r w:rsidR="00B566E8" w:rsidRPr="0047202E">
        <w:t>)</w:t>
      </w:r>
      <w:r w:rsidR="00090C78" w:rsidRPr="0047202E">
        <w:t xml:space="preserve"> kuud</w:t>
      </w:r>
      <w:r w:rsidR="00765A28" w:rsidRPr="0047202E">
        <w:t xml:space="preserve">. </w:t>
      </w:r>
      <w:r w:rsidR="00EF6F13" w:rsidRPr="0047202E">
        <w:t>O</w:t>
      </w:r>
      <w:r w:rsidR="00765A28" w:rsidRPr="0047202E">
        <w:t>maniku</w:t>
      </w:r>
      <w:r w:rsidR="00EF6F13" w:rsidRPr="0047202E">
        <w:t xml:space="preserve"> esindajal</w:t>
      </w:r>
      <w:r w:rsidR="00765A28" w:rsidRPr="0047202E">
        <w:t xml:space="preserve"> on õigus nõuda käesoleval alusel leppetrahvi </w:t>
      </w:r>
      <w:r w:rsidR="009E41FF" w:rsidRPr="0047202E">
        <w:t xml:space="preserve">iga rikkumise kohta eraldi  ja </w:t>
      </w:r>
      <w:r w:rsidR="00765A28" w:rsidRPr="0047202E">
        <w:t xml:space="preserve">iga </w:t>
      </w:r>
      <w:r w:rsidR="005B6453" w:rsidRPr="0047202E">
        <w:t>6 (</w:t>
      </w:r>
      <w:r w:rsidR="00765A28" w:rsidRPr="0047202E">
        <w:t>kuue</w:t>
      </w:r>
      <w:r w:rsidR="005B6453" w:rsidRPr="0047202E">
        <w:t>)</w:t>
      </w:r>
      <w:r w:rsidR="00765A28" w:rsidRPr="0047202E">
        <w:t xml:space="preserve"> kuu möödumisel viimasest leppetrahvi nõudmise aluse tekkimisest, kui hoonestaja on jätkuvalt rikkumas käesolevas punktis viidatud kohustusi</w:t>
      </w:r>
    </w:p>
    <w:p w14:paraId="004C8717" w14:textId="6D888CE2" w:rsidR="00A679E4" w:rsidRPr="0047202E" w:rsidRDefault="0029373F" w:rsidP="00B44582">
      <w:pPr>
        <w:widowControl w:val="0"/>
        <w:numPr>
          <w:ilvl w:val="4"/>
          <w:numId w:val="8"/>
        </w:numPr>
        <w:tabs>
          <w:tab w:val="left" w:pos="851"/>
        </w:tabs>
        <w:autoSpaceDE w:val="0"/>
        <w:autoSpaceDN w:val="0"/>
        <w:adjustRightInd w:val="0"/>
        <w:ind w:left="993" w:hanging="993"/>
        <w:rPr>
          <w:rFonts w:cs="Book Antiqua"/>
        </w:rPr>
      </w:pPr>
      <w:r w:rsidRPr="0047202E">
        <w:t xml:space="preserve">annab hoonestusõigusega koormatud kinnisasja või selle osa allkasutusse omaniku esindaja eelneva </w:t>
      </w:r>
      <w:r w:rsidR="00221D45" w:rsidRPr="0047202E">
        <w:t xml:space="preserve">kirjaliku </w:t>
      </w:r>
      <w:r w:rsidRPr="0047202E">
        <w:t>nõusolekuta</w:t>
      </w:r>
      <w:r w:rsidR="00A679E4" w:rsidRPr="0047202E">
        <w:t xml:space="preserve">; </w:t>
      </w:r>
    </w:p>
    <w:p w14:paraId="34C160FF" w14:textId="77777777" w:rsidR="009E41FF" w:rsidRPr="0047202E" w:rsidRDefault="00A679E4" w:rsidP="00B44582">
      <w:pPr>
        <w:widowControl w:val="0"/>
        <w:numPr>
          <w:ilvl w:val="4"/>
          <w:numId w:val="8"/>
        </w:numPr>
        <w:tabs>
          <w:tab w:val="left" w:pos="851"/>
        </w:tabs>
        <w:autoSpaceDE w:val="0"/>
        <w:autoSpaceDN w:val="0"/>
        <w:adjustRightInd w:val="0"/>
        <w:ind w:left="993" w:hanging="993"/>
        <w:rPr>
          <w:rFonts w:cs="Book Antiqua"/>
        </w:rPr>
      </w:pPr>
      <w:r w:rsidRPr="0047202E">
        <w:t xml:space="preserve">põhjustab kinnisasjale </w:t>
      </w:r>
      <w:r w:rsidR="00EF6F13" w:rsidRPr="0047202E">
        <w:t xml:space="preserve">või selle olulistele osadele </w:t>
      </w:r>
      <w:r w:rsidRPr="0047202E">
        <w:t>kahjustusi ega lõpeta või kõrvalda rikkumist omaniku poolt antud mõistliku tähtaja jooksul</w:t>
      </w:r>
      <w:r w:rsidR="009E41FF" w:rsidRPr="0047202E">
        <w:t>;</w:t>
      </w:r>
    </w:p>
    <w:p w14:paraId="39338175" w14:textId="1F80AC9A" w:rsidR="00215242" w:rsidRPr="0047202E" w:rsidRDefault="009E41FF" w:rsidP="009E41FF">
      <w:pPr>
        <w:widowControl w:val="0"/>
        <w:numPr>
          <w:ilvl w:val="4"/>
          <w:numId w:val="8"/>
        </w:numPr>
        <w:tabs>
          <w:tab w:val="left" w:pos="851"/>
        </w:tabs>
        <w:autoSpaceDE w:val="0"/>
        <w:autoSpaceDN w:val="0"/>
        <w:adjustRightInd w:val="0"/>
        <w:ind w:left="993" w:hanging="993"/>
        <w:rPr>
          <w:rFonts w:cs="Book Antiqua"/>
        </w:rPr>
      </w:pPr>
      <w:r w:rsidRPr="0047202E">
        <w:t>ei sõlmi omaniku nõudmisel pangagarantiid lähtudes punktist 3.7.3</w:t>
      </w:r>
      <w:r w:rsidR="00A679E4" w:rsidRPr="0047202E">
        <w:t>.</w:t>
      </w:r>
      <w:r w:rsidR="00CE3F30" w:rsidRPr="0047202E">
        <w:t xml:space="preserve"> </w:t>
      </w:r>
    </w:p>
    <w:p w14:paraId="71D07204" w14:textId="63AEB1C3" w:rsidR="00CE3F30" w:rsidRPr="0089381F" w:rsidRDefault="00CE3F30" w:rsidP="00197C1B">
      <w:pPr>
        <w:widowControl w:val="0"/>
        <w:numPr>
          <w:ilvl w:val="3"/>
          <w:numId w:val="8"/>
        </w:numPr>
        <w:tabs>
          <w:tab w:val="left" w:pos="851"/>
        </w:tabs>
        <w:autoSpaceDE w:val="0"/>
        <w:autoSpaceDN w:val="0"/>
        <w:adjustRightInd w:val="0"/>
        <w:ind w:left="851" w:hanging="851"/>
        <w:rPr>
          <w:rFonts w:cs="Book Antiqua"/>
        </w:rPr>
      </w:pPr>
      <w:r w:rsidRPr="007112D0">
        <w:t xml:space="preserve">Leppetrahvi tasumine ei vabasta hoonestajat </w:t>
      </w:r>
      <w:r w:rsidRPr="0089381F">
        <w:t>tema kohustuste täitmisest</w:t>
      </w:r>
      <w:r w:rsidR="002F6D0A">
        <w:t xml:space="preserve"> ega piira teiste õiguskaitsevahendite kasutamist omaniku </w:t>
      </w:r>
      <w:r w:rsidR="00EF6F13">
        <w:t xml:space="preserve">esindaja </w:t>
      </w:r>
      <w:r w:rsidR="002F6D0A">
        <w:t>poolt</w:t>
      </w:r>
      <w:r w:rsidR="00765A28">
        <w:t>, sh võib omanik</w:t>
      </w:r>
      <w:r w:rsidR="00EF6F13">
        <w:t>u esindaja</w:t>
      </w:r>
      <w:r w:rsidR="00765A28">
        <w:t xml:space="preserve"> nõuda leppetrahvi korduvate rikkumiste eest</w:t>
      </w:r>
      <w:r w:rsidR="00AF08D3" w:rsidRPr="0089381F">
        <w:t>. Leppetrahvi summa arvestatakse vastavalt leppetrahvi kohaldamise aastal</w:t>
      </w:r>
      <w:r w:rsidR="00377D41" w:rsidRPr="0089381F">
        <w:t xml:space="preserve">e eelneval aastal arvestatud </w:t>
      </w:r>
      <w:r w:rsidR="00AF08D3" w:rsidRPr="0089381F">
        <w:t xml:space="preserve"> hoonestusõiguse tasule</w:t>
      </w:r>
      <w:r w:rsidR="00EF6F13">
        <w:t>.</w:t>
      </w:r>
    </w:p>
    <w:p w14:paraId="64B2FCD6" w14:textId="70D629DA" w:rsidR="00CE3F30" w:rsidRPr="007112D0" w:rsidRDefault="00EF6F13" w:rsidP="007900F9">
      <w:pPr>
        <w:pStyle w:val="Loendilik"/>
        <w:numPr>
          <w:ilvl w:val="3"/>
          <w:numId w:val="8"/>
        </w:numPr>
        <w:spacing w:line="259" w:lineRule="auto"/>
        <w:ind w:left="851" w:hanging="851"/>
        <w:contextualSpacing w:val="0"/>
        <w:rPr>
          <w:rFonts w:cs="Book Antiqua"/>
        </w:rPr>
      </w:pPr>
      <w:r>
        <w:t xml:space="preserve">Omaniku esindajal on </w:t>
      </w:r>
      <w:r w:rsidR="00B97E76">
        <w:t xml:space="preserve">õigus </w:t>
      </w:r>
      <w:r w:rsidR="00CE3F30" w:rsidRPr="007112D0">
        <w:t xml:space="preserve">nõuda hoonestajalt hoonestusõiguse </w:t>
      </w:r>
      <w:r>
        <w:t>üle</w:t>
      </w:r>
      <w:r w:rsidR="00CE3F30" w:rsidRPr="007112D0">
        <w:t xml:space="preserve">andmist </w:t>
      </w:r>
      <w:r>
        <w:t xml:space="preserve">omanikule </w:t>
      </w:r>
      <w:r w:rsidR="00197C1B">
        <w:t>(omanikule langemine)</w:t>
      </w:r>
      <w:r w:rsidR="00197C1B" w:rsidRPr="007112D0">
        <w:t xml:space="preserve"> </w:t>
      </w:r>
      <w:r w:rsidR="00CE3F30" w:rsidRPr="007112D0">
        <w:t xml:space="preserve">või hoonestusõiguse üleandmist omaniku </w:t>
      </w:r>
      <w:r>
        <w:t xml:space="preserve">esindaja </w:t>
      </w:r>
      <w:r w:rsidR="00CE3F30" w:rsidRPr="007112D0">
        <w:t>poolt nimetatud isikule, kui hoonestaja ei püstita hoonestusõiguse seadmisel kokkulepitud tähtajaks nõutavat ehitist</w:t>
      </w:r>
      <w:r w:rsidR="00ED1FAC">
        <w:t xml:space="preserve"> </w:t>
      </w:r>
      <w:r w:rsidR="00CE3F30" w:rsidRPr="007112D0">
        <w:t xml:space="preserve">või rikub oluliselt </w:t>
      </w:r>
      <w:r w:rsidR="00CE3F30">
        <w:t xml:space="preserve">muid </w:t>
      </w:r>
      <w:r w:rsidR="00CE3F30" w:rsidRPr="007112D0">
        <w:t>lepingulisi kohustusi</w:t>
      </w:r>
      <w:r w:rsidR="00197C1B">
        <w:t>.</w:t>
      </w:r>
      <w:r w:rsidR="00B97E76">
        <w:t xml:space="preserve"> </w:t>
      </w:r>
      <w:r w:rsidR="00CE3F30" w:rsidRPr="007112D0">
        <w:t xml:space="preserve">Sellisel juhul ei ole kinnisasja omanik kohustatud tasuma hoonestajale hoonestusõiguse </w:t>
      </w:r>
      <w:r w:rsidR="00ED1FAC">
        <w:t>ega kinnisa</w:t>
      </w:r>
      <w:r w:rsidR="00A336B3">
        <w:t>s</w:t>
      </w:r>
      <w:r w:rsidR="00ED1FAC">
        <w:t xml:space="preserve">jale jäävate ehitiste </w:t>
      </w:r>
      <w:r w:rsidR="00CE3F30" w:rsidRPr="007112D0">
        <w:t xml:space="preserve">eest hüvitist; </w:t>
      </w:r>
    </w:p>
    <w:p w14:paraId="5892C017" w14:textId="1F6885ED" w:rsidR="00765A28" w:rsidRDefault="00EF6F13" w:rsidP="00AA752B">
      <w:pPr>
        <w:widowControl w:val="0"/>
        <w:numPr>
          <w:ilvl w:val="3"/>
          <w:numId w:val="8"/>
        </w:numPr>
        <w:tabs>
          <w:tab w:val="left" w:pos="851"/>
        </w:tabs>
        <w:autoSpaceDE w:val="0"/>
        <w:autoSpaceDN w:val="0"/>
        <w:adjustRightInd w:val="0"/>
        <w:ind w:left="851" w:hanging="851"/>
        <w:rPr>
          <w:rFonts w:cs="Book Antiqua"/>
        </w:rPr>
      </w:pPr>
      <w:r>
        <w:t xml:space="preserve">Omaniku esindajal on õigus </w:t>
      </w:r>
      <w:r w:rsidR="00913EE8">
        <w:rPr>
          <w:rFonts w:cs="Book Antiqua"/>
        </w:rPr>
        <w:t>mistahes</w:t>
      </w:r>
      <w:r w:rsidR="005B6F4A">
        <w:rPr>
          <w:rFonts w:cs="Book Antiqua"/>
        </w:rPr>
        <w:t xml:space="preserve"> </w:t>
      </w:r>
      <w:r w:rsidR="00CE65F8">
        <w:rPr>
          <w:rFonts w:cs="Book Antiqua"/>
        </w:rPr>
        <w:t>hoonestaja</w:t>
      </w:r>
      <w:r w:rsidR="00173FCC">
        <w:rPr>
          <w:rFonts w:cs="Book Antiqua"/>
        </w:rPr>
        <w:t xml:space="preserve"> </w:t>
      </w:r>
      <w:r w:rsidR="005B6F4A">
        <w:rPr>
          <w:rFonts w:cs="Book Antiqua"/>
        </w:rPr>
        <w:t>olulise rikkumise korral</w:t>
      </w:r>
      <w:r w:rsidR="00765A28">
        <w:rPr>
          <w:rFonts w:cs="Book Antiqua"/>
        </w:rPr>
        <w:t xml:space="preserve"> </w:t>
      </w:r>
      <w:r w:rsidR="00193F42">
        <w:rPr>
          <w:rFonts w:cs="Book Antiqua"/>
        </w:rPr>
        <w:t xml:space="preserve">leping </w:t>
      </w:r>
      <w:r w:rsidR="00913EE8">
        <w:rPr>
          <w:rFonts w:cs="Book Antiqua"/>
        </w:rPr>
        <w:t xml:space="preserve">erakorraliselt </w:t>
      </w:r>
      <w:r w:rsidR="00197C1B">
        <w:rPr>
          <w:rFonts w:cs="Book Antiqua"/>
        </w:rPr>
        <w:t xml:space="preserve">hoonestusõiguse etteteatamistähtaega järgimata </w:t>
      </w:r>
      <w:r w:rsidR="00765A28">
        <w:rPr>
          <w:rFonts w:cs="Book Antiqua"/>
        </w:rPr>
        <w:t>üles</w:t>
      </w:r>
      <w:r w:rsidR="00197C1B" w:rsidRPr="00197C1B">
        <w:rPr>
          <w:rFonts w:cs="Book Antiqua"/>
        </w:rPr>
        <w:t xml:space="preserve"> </w:t>
      </w:r>
      <w:r w:rsidR="00197C1B">
        <w:rPr>
          <w:rFonts w:cs="Book Antiqua"/>
        </w:rPr>
        <w:t>öelda</w:t>
      </w:r>
      <w:r w:rsidR="00765A28">
        <w:rPr>
          <w:rFonts w:cs="Book Antiqua"/>
        </w:rPr>
        <w:t>.</w:t>
      </w:r>
      <w:r w:rsidR="006B51E1">
        <w:rPr>
          <w:rFonts w:cs="Book Antiqua"/>
        </w:rPr>
        <w:t xml:space="preserve"> </w:t>
      </w:r>
      <w:r w:rsidR="00765A28">
        <w:rPr>
          <w:rFonts w:cs="Book Antiqua"/>
        </w:rPr>
        <w:t>Ülesütlemisõiguse kasutamise korral tekib poolte vahel</w:t>
      </w:r>
      <w:r w:rsidR="00A81C77">
        <w:rPr>
          <w:rFonts w:cs="Book Antiqua"/>
        </w:rPr>
        <w:t xml:space="preserve"> lepingu</w:t>
      </w:r>
      <w:r w:rsidR="00765A28">
        <w:rPr>
          <w:rFonts w:cs="Book Antiqua"/>
        </w:rPr>
        <w:t xml:space="preserve"> tagasitäitmise võlasuhe, mille raames on hoonestaja </w:t>
      </w:r>
      <w:r w:rsidR="00AF5DDF">
        <w:rPr>
          <w:rFonts w:cs="Book Antiqua"/>
        </w:rPr>
        <w:t xml:space="preserve">eelkõige </w:t>
      </w:r>
      <w:r w:rsidR="00765A28">
        <w:rPr>
          <w:rFonts w:cs="Book Antiqua"/>
        </w:rPr>
        <w:t xml:space="preserve">kohustatud andma </w:t>
      </w:r>
      <w:r w:rsidR="00193F42">
        <w:rPr>
          <w:rFonts w:cs="Book Antiqua"/>
        </w:rPr>
        <w:t>nõusolekud</w:t>
      </w:r>
      <w:r w:rsidR="00765A28">
        <w:rPr>
          <w:rFonts w:cs="Book Antiqua"/>
        </w:rPr>
        <w:t xml:space="preserve">, mis on vajalikud hoonestusõiguse kinnistusraamatust kustutamiseks, ning </w:t>
      </w:r>
      <w:r w:rsidR="0009315B">
        <w:rPr>
          <w:rFonts w:cs="Book Antiqua"/>
        </w:rPr>
        <w:t xml:space="preserve">andma </w:t>
      </w:r>
      <w:r w:rsidR="00765A28">
        <w:rPr>
          <w:rFonts w:cs="Book Antiqua"/>
        </w:rPr>
        <w:t>kinnisasja</w:t>
      </w:r>
      <w:r w:rsidR="00913EE8">
        <w:rPr>
          <w:rFonts w:cs="Book Antiqua"/>
        </w:rPr>
        <w:t xml:space="preserve"> </w:t>
      </w:r>
      <w:r w:rsidR="0009315B">
        <w:rPr>
          <w:rFonts w:cs="Book Antiqua"/>
        </w:rPr>
        <w:t xml:space="preserve">otsese valduse </w:t>
      </w:r>
      <w:r w:rsidR="00193F42">
        <w:rPr>
          <w:rFonts w:cs="Book Antiqua"/>
        </w:rPr>
        <w:t xml:space="preserve">üle </w:t>
      </w:r>
      <w:r w:rsidR="00913EE8">
        <w:rPr>
          <w:rFonts w:cs="Book Antiqua"/>
        </w:rPr>
        <w:t>omanikule</w:t>
      </w:r>
      <w:r w:rsidR="00765A28">
        <w:rPr>
          <w:rFonts w:cs="Book Antiqua"/>
        </w:rPr>
        <w:t xml:space="preserve">. </w:t>
      </w:r>
      <w:r w:rsidR="005B6F4A">
        <w:rPr>
          <w:rFonts w:cs="Book Antiqua"/>
        </w:rPr>
        <w:t>Lepingute tagasitäitmise raames ei maksa omanik hoonestajale ühtegi hüvitist, sh hoonestajale tekkiva kulutuste ega kahju eest</w:t>
      </w:r>
      <w:r w:rsidR="00AA752B">
        <w:rPr>
          <w:rFonts w:cs="Book Antiqua"/>
        </w:rPr>
        <w:t xml:space="preserve">, </w:t>
      </w:r>
      <w:r w:rsidR="00AA752B">
        <w:t>ning hoonestaja loobub vastavatest nõuetest omaniku vastu</w:t>
      </w:r>
      <w:r w:rsidR="00404BC6">
        <w:t xml:space="preserve">. Omanik võib </w:t>
      </w:r>
      <w:r w:rsidR="00193F42">
        <w:t>nõuda hoonestajalt</w:t>
      </w:r>
      <w:r w:rsidR="00193F42" w:rsidRPr="00193F42">
        <w:t xml:space="preserve"> </w:t>
      </w:r>
      <w:r w:rsidR="00193F42">
        <w:t>hoonestusõiguse üleandmist (omanikule langemi</w:t>
      </w:r>
      <w:r w:rsidR="000E39B4">
        <w:t>st</w:t>
      </w:r>
      <w:r w:rsidR="00193F42">
        <w:t xml:space="preserve">) </w:t>
      </w:r>
      <w:r w:rsidR="00404BC6">
        <w:t>ka pärast hoonestusõiguse lepingu ülesütlemist</w:t>
      </w:r>
      <w:r>
        <w:rPr>
          <w:rFonts w:cs="Book Antiqua"/>
        </w:rPr>
        <w:t>.</w:t>
      </w:r>
    </w:p>
    <w:p w14:paraId="1A2E48BA" w14:textId="639D0ABF" w:rsidR="008A2ABD" w:rsidRDefault="008A2ABD" w:rsidP="000E39B4">
      <w:pPr>
        <w:widowControl w:val="0"/>
        <w:numPr>
          <w:ilvl w:val="2"/>
          <w:numId w:val="8"/>
        </w:numPr>
        <w:tabs>
          <w:tab w:val="left" w:pos="851"/>
        </w:tabs>
        <w:autoSpaceDE w:val="0"/>
        <w:autoSpaceDN w:val="0"/>
        <w:adjustRightInd w:val="0"/>
        <w:ind w:left="709" w:hanging="709"/>
        <w:rPr>
          <w:rFonts w:cs="Book Antiqua"/>
        </w:rPr>
      </w:pPr>
      <w:r>
        <w:rPr>
          <w:rFonts w:cs="Book Antiqua"/>
        </w:rPr>
        <w:t>Oluliseks rikkumiseks, mis annab omanikule aluse nõuda hoonestusõiguse üleandmist (omanikule langemine) või öelda hoonestusõiguse leping</w:t>
      </w:r>
      <w:r w:rsidR="001038EC">
        <w:rPr>
          <w:rFonts w:cs="Book Antiqua"/>
        </w:rPr>
        <w:t xml:space="preserve"> erakorraliselt</w:t>
      </w:r>
      <w:r>
        <w:rPr>
          <w:rFonts w:cs="Book Antiqua"/>
        </w:rPr>
        <w:t xml:space="preserve"> üles, loevad pooled m</w:t>
      </w:r>
      <w:r w:rsidR="00193F42">
        <w:rPr>
          <w:rFonts w:cs="Book Antiqua"/>
        </w:rPr>
        <w:t>uuhulgas</w:t>
      </w:r>
      <w:r>
        <w:rPr>
          <w:rFonts w:cs="Book Antiqua"/>
        </w:rPr>
        <w:t xml:space="preserve"> ka järgmisi hoonestaja rikkumisi:</w:t>
      </w:r>
    </w:p>
    <w:p w14:paraId="70306AA3" w14:textId="7D14427C" w:rsidR="008A2ABD" w:rsidRDefault="008A2ABD" w:rsidP="000E39B4">
      <w:pPr>
        <w:widowControl w:val="0"/>
        <w:numPr>
          <w:ilvl w:val="3"/>
          <w:numId w:val="8"/>
        </w:numPr>
        <w:tabs>
          <w:tab w:val="left" w:pos="851"/>
        </w:tabs>
        <w:autoSpaceDE w:val="0"/>
        <w:autoSpaceDN w:val="0"/>
        <w:adjustRightInd w:val="0"/>
        <w:ind w:left="851" w:hanging="851"/>
        <w:rPr>
          <w:rFonts w:cs="Book Antiqua"/>
        </w:rPr>
      </w:pPr>
      <w:r>
        <w:rPr>
          <w:rFonts w:cs="Book Antiqua"/>
        </w:rPr>
        <w:t>hoonestaja on viivituses hoonestusõiguse tasu maksmise või muu rahalise kohustuse täitmisega rohkem kui kolm kuud;</w:t>
      </w:r>
    </w:p>
    <w:p w14:paraId="197DDBAF" w14:textId="5362F7FF" w:rsidR="008A2ABD" w:rsidRDefault="008A2ABD" w:rsidP="000E39B4">
      <w:pPr>
        <w:widowControl w:val="0"/>
        <w:numPr>
          <w:ilvl w:val="3"/>
          <w:numId w:val="8"/>
        </w:numPr>
        <w:tabs>
          <w:tab w:val="left" w:pos="851"/>
        </w:tabs>
        <w:autoSpaceDE w:val="0"/>
        <w:autoSpaceDN w:val="0"/>
        <w:adjustRightInd w:val="0"/>
        <w:ind w:left="851" w:hanging="851"/>
        <w:rPr>
          <w:rFonts w:cs="Book Antiqua"/>
        </w:rPr>
      </w:pPr>
      <w:r>
        <w:rPr>
          <w:rFonts w:cs="Book Antiqua"/>
        </w:rPr>
        <w:t>hoonestaja ei alusta kinnisasjal tootmist hiljemalt lepingus sätestatud tähtajaks</w:t>
      </w:r>
      <w:r w:rsidR="00451462">
        <w:rPr>
          <w:rFonts w:cs="Book Antiqua"/>
        </w:rPr>
        <w:t>, millele lisandub kuus kuud</w:t>
      </w:r>
      <w:r>
        <w:rPr>
          <w:rFonts w:cs="Book Antiqua"/>
        </w:rPr>
        <w:t>;</w:t>
      </w:r>
    </w:p>
    <w:p w14:paraId="574C458E" w14:textId="55630B35" w:rsidR="008A2ABD" w:rsidRDefault="008A2ABD" w:rsidP="000E39B4">
      <w:pPr>
        <w:widowControl w:val="0"/>
        <w:numPr>
          <w:ilvl w:val="3"/>
          <w:numId w:val="8"/>
        </w:numPr>
        <w:tabs>
          <w:tab w:val="left" w:pos="851"/>
        </w:tabs>
        <w:autoSpaceDE w:val="0"/>
        <w:autoSpaceDN w:val="0"/>
        <w:adjustRightInd w:val="0"/>
        <w:ind w:left="851" w:hanging="851"/>
        <w:rPr>
          <w:rFonts w:cs="Book Antiqua"/>
        </w:rPr>
      </w:pPr>
      <w:r>
        <w:rPr>
          <w:rFonts w:cs="Book Antiqua"/>
        </w:rPr>
        <w:t>omaniku kasuks ei ole antud käesolevas lepingus sätestatud tingimustele vastavat täitmisgarantiid hoonestaja kohustuste täitmise tagamiseks, kui hoonestaja on lepingu järgi kohustatud tagama sellise garantii olemasolu;</w:t>
      </w:r>
    </w:p>
    <w:p w14:paraId="581317AC" w14:textId="40683AE6" w:rsidR="008A2ABD" w:rsidRPr="00A81C77" w:rsidRDefault="00A81C77" w:rsidP="00B44582">
      <w:pPr>
        <w:widowControl w:val="0"/>
        <w:numPr>
          <w:ilvl w:val="3"/>
          <w:numId w:val="8"/>
        </w:numPr>
        <w:tabs>
          <w:tab w:val="left" w:pos="851"/>
        </w:tabs>
        <w:autoSpaceDE w:val="0"/>
        <w:autoSpaceDN w:val="0"/>
        <w:adjustRightInd w:val="0"/>
        <w:ind w:left="851" w:hanging="851"/>
        <w:rPr>
          <w:rFonts w:cs="Book Antiqua"/>
        </w:rPr>
      </w:pPr>
      <w:r>
        <w:rPr>
          <w:rFonts w:cs="Book Antiqua"/>
        </w:rPr>
        <w:t xml:space="preserve">hoonestaja </w:t>
      </w:r>
      <w:r w:rsidRPr="007112D0">
        <w:t>ei kasuta kinnisasja sihtotstarbeliselt planeeringus</w:t>
      </w:r>
      <w:r>
        <w:t xml:space="preserve"> või projekteerimistingimustes </w:t>
      </w:r>
      <w:r w:rsidRPr="007112D0">
        <w:t>ettenähtud eesmärgil</w:t>
      </w:r>
      <w:r w:rsidR="00FA7DCA">
        <w:t xml:space="preserve"> või hoonestusõiguse lepingus </w:t>
      </w:r>
      <w:r w:rsidR="00FA7DCA">
        <w:lastRenderedPageBreak/>
        <w:t>sätestatud eesmärgil</w:t>
      </w:r>
      <w:r>
        <w:t>;</w:t>
      </w:r>
    </w:p>
    <w:p w14:paraId="4ACAAC3D" w14:textId="2966D911" w:rsidR="00A81C77" w:rsidRDefault="00A81C77" w:rsidP="00B44582">
      <w:pPr>
        <w:widowControl w:val="0"/>
        <w:numPr>
          <w:ilvl w:val="3"/>
          <w:numId w:val="8"/>
        </w:numPr>
        <w:tabs>
          <w:tab w:val="left" w:pos="851"/>
        </w:tabs>
        <w:autoSpaceDE w:val="0"/>
        <w:autoSpaceDN w:val="0"/>
        <w:adjustRightInd w:val="0"/>
        <w:ind w:left="851" w:hanging="851"/>
        <w:rPr>
          <w:rFonts w:cs="Book Antiqua"/>
        </w:rPr>
      </w:pPr>
      <w:r>
        <w:rPr>
          <w:rFonts w:cs="Book Antiqua"/>
        </w:rPr>
        <w:t xml:space="preserve">esineb põhjus, mis annab objektiivse aluse kahelda selles, et </w:t>
      </w:r>
      <w:r w:rsidR="00B313E1">
        <w:rPr>
          <w:rFonts w:cs="Book Antiqua"/>
        </w:rPr>
        <w:t>hoonestaja</w:t>
      </w:r>
      <w:r>
        <w:rPr>
          <w:rFonts w:cs="Book Antiqua"/>
        </w:rPr>
        <w:t xml:space="preserve"> suudab edaspidi täita lepingutest tulenevaid kohustusi (eelkõige kui </w:t>
      </w:r>
      <w:r w:rsidR="00B313E1">
        <w:rPr>
          <w:rFonts w:cs="Book Antiqua"/>
        </w:rPr>
        <w:t xml:space="preserve">hoonestaja </w:t>
      </w:r>
      <w:r>
        <w:rPr>
          <w:rFonts w:cs="Book Antiqua"/>
        </w:rPr>
        <w:t xml:space="preserve">esitab avalduse enda pankroti väljakuulutamiseks, kui </w:t>
      </w:r>
      <w:r w:rsidR="00B313E1">
        <w:rPr>
          <w:rFonts w:cs="Book Antiqua"/>
        </w:rPr>
        <w:t xml:space="preserve">hoonestajale </w:t>
      </w:r>
      <w:r>
        <w:rPr>
          <w:rFonts w:cs="Book Antiqua"/>
        </w:rPr>
        <w:t xml:space="preserve">nimetatakse ajutine pankrotihaldur või kui kuulutatakse välja </w:t>
      </w:r>
      <w:r w:rsidR="00B313E1">
        <w:rPr>
          <w:rFonts w:cs="Book Antiqua"/>
        </w:rPr>
        <w:t xml:space="preserve">hoonestaja </w:t>
      </w:r>
      <w:r>
        <w:rPr>
          <w:rFonts w:cs="Book Antiqua"/>
        </w:rPr>
        <w:t>pankrot)</w:t>
      </w:r>
      <w:r w:rsidR="00552E77">
        <w:rPr>
          <w:rFonts w:cs="Book Antiqua"/>
        </w:rPr>
        <w:t>;</w:t>
      </w:r>
    </w:p>
    <w:p w14:paraId="374F6033" w14:textId="5FA9DFD4" w:rsidR="00A679E4" w:rsidRPr="00A679E4" w:rsidRDefault="00552E77" w:rsidP="00B44582">
      <w:pPr>
        <w:widowControl w:val="0"/>
        <w:numPr>
          <w:ilvl w:val="3"/>
          <w:numId w:val="8"/>
        </w:numPr>
        <w:tabs>
          <w:tab w:val="left" w:pos="851"/>
        </w:tabs>
        <w:autoSpaceDE w:val="0"/>
        <w:autoSpaceDN w:val="0"/>
        <w:adjustRightInd w:val="0"/>
        <w:ind w:left="851" w:hanging="851"/>
        <w:rPr>
          <w:rFonts w:cs="Book Antiqua"/>
        </w:rPr>
      </w:pPr>
      <w:r>
        <w:t xml:space="preserve">hoonestaja annab hoonestusõigusega koormatud kinnisasja või selle osa allkasutusse omaniku esindaja eelneva </w:t>
      </w:r>
      <w:r w:rsidR="00221D45">
        <w:t xml:space="preserve">kirjaliku </w:t>
      </w:r>
      <w:r>
        <w:t>nõusolekuta</w:t>
      </w:r>
      <w:r w:rsidR="00A679E4">
        <w:t>;</w:t>
      </w:r>
    </w:p>
    <w:p w14:paraId="4CBDA403" w14:textId="33616AC8" w:rsidR="00552E77" w:rsidRPr="00A81C77" w:rsidRDefault="00A679E4" w:rsidP="00B44582">
      <w:pPr>
        <w:widowControl w:val="0"/>
        <w:numPr>
          <w:ilvl w:val="3"/>
          <w:numId w:val="8"/>
        </w:numPr>
        <w:tabs>
          <w:tab w:val="left" w:pos="851"/>
        </w:tabs>
        <w:autoSpaceDE w:val="0"/>
        <w:autoSpaceDN w:val="0"/>
        <w:adjustRightInd w:val="0"/>
        <w:ind w:left="851" w:hanging="851"/>
        <w:rPr>
          <w:rFonts w:cs="Book Antiqua"/>
        </w:rPr>
      </w:pPr>
      <w:r>
        <w:t xml:space="preserve">hoonestaja põhjustab kinnisasjale kahjustusi </w:t>
      </w:r>
      <w:r w:rsidR="00EF6F13">
        <w:t xml:space="preserve">või selle olulistele osadele </w:t>
      </w:r>
      <w:r>
        <w:t>ega lõpeta või kõrvalda rikkumist omaniku poolt antud mõistliku tähtaja jooksul</w:t>
      </w:r>
      <w:r w:rsidR="00552E77">
        <w:t>.</w:t>
      </w:r>
    </w:p>
    <w:p w14:paraId="2B315106" w14:textId="194B4149" w:rsidR="0037191D" w:rsidRPr="00FB3A10" w:rsidDel="00FB3A10" w:rsidRDefault="00FB3A10" w:rsidP="003C7F6C">
      <w:pPr>
        <w:widowControl w:val="0"/>
        <w:autoSpaceDE w:val="0"/>
        <w:autoSpaceDN w:val="0"/>
        <w:adjustRightInd w:val="0"/>
        <w:ind w:left="709" w:hanging="709"/>
        <w:rPr>
          <w:del w:id="27" w:author="Tiina Vooro" w:date="2024-11-20T16:39:00Z" w16du:dateUtc="2024-11-20T14:39:00Z"/>
          <w:rFonts w:cs="Book Antiqua"/>
        </w:rPr>
      </w:pPr>
      <w:r w:rsidRPr="000E39B4">
        <w:rPr>
          <w:b/>
          <w:bCs/>
        </w:rPr>
        <w:t>3.9.4.</w:t>
      </w:r>
      <w:r>
        <w:t xml:space="preserve"> </w:t>
      </w:r>
      <w:r w:rsidR="003C7F6C">
        <w:tab/>
      </w:r>
      <w:r w:rsidR="00CE3F30" w:rsidRPr="00FD3956">
        <w:t xml:space="preserve">Kui kinnisasi on vajalik </w:t>
      </w:r>
      <w:r w:rsidR="0037191D">
        <w:t xml:space="preserve">omanikule </w:t>
      </w:r>
      <w:r w:rsidR="00CE3F30" w:rsidRPr="00FD3956">
        <w:t>riigivõimu teostamiseks või muul avalikul</w:t>
      </w:r>
      <w:r w:rsidR="003C7F6C">
        <w:t xml:space="preserve"> </w:t>
      </w:r>
      <w:r w:rsidR="00CE3F30" w:rsidRPr="00FD3956">
        <w:t>eesmärgil, võib omanik</w:t>
      </w:r>
      <w:r w:rsidR="00D91544">
        <w:t>u esindaja</w:t>
      </w:r>
      <w:r>
        <w:t xml:space="preserve"> </w:t>
      </w:r>
      <w:r w:rsidR="00ED1FAC" w:rsidRPr="00FD3956">
        <w:t xml:space="preserve">hoonestusõiguse </w:t>
      </w:r>
      <w:r w:rsidR="00CE3F30" w:rsidRPr="00FD3956">
        <w:t>lepingu üles öelda</w:t>
      </w:r>
      <w:r w:rsidR="00914B73">
        <w:t xml:space="preserve"> või nõuda hoonestajalt hoonestusõiguse üleandmist omanikule</w:t>
      </w:r>
      <w:r>
        <w:t xml:space="preserve">. Sel </w:t>
      </w:r>
      <w:r w:rsidR="00F567EF">
        <w:t>juhul</w:t>
      </w:r>
      <w:r w:rsidR="00D9052A">
        <w:t xml:space="preserve"> lõpeb hoonestusõiguse leping 2 (kahe) aasta</w:t>
      </w:r>
      <w:r w:rsidR="00F567EF">
        <w:t xml:space="preserve"> </w:t>
      </w:r>
      <w:r w:rsidR="00D9052A">
        <w:t>möödumisel vastavasisulise</w:t>
      </w:r>
      <w:r w:rsidR="00F36E94">
        <w:t xml:space="preserve"> kirjaliku</w:t>
      </w:r>
      <w:r w:rsidR="00D9052A">
        <w:t xml:space="preserve"> teate </w:t>
      </w:r>
      <w:r w:rsidR="000E39B4">
        <w:t>ja</w:t>
      </w:r>
      <w:r w:rsidR="00D9052A">
        <w:t xml:space="preserve"> pooled </w:t>
      </w:r>
      <w:r w:rsidR="00F567EF">
        <w:t>lähtuvad p</w:t>
      </w:r>
      <w:r w:rsidR="00914B73">
        <w:t>unkti</w:t>
      </w:r>
      <w:r w:rsidR="00F567EF">
        <w:t>s</w:t>
      </w:r>
      <w:r w:rsidR="00EF747B">
        <w:t> </w:t>
      </w:r>
      <w:r w:rsidR="00F567EF">
        <w:t>3.</w:t>
      </w:r>
      <w:r w:rsidR="000E39B4">
        <w:t>9.2</w:t>
      </w:r>
      <w:r w:rsidR="00F567EF">
        <w:t>.5 sätestatud lepingu erakorralise ülesütlemisega kaasnevatest õiguslikest tagajärgedest</w:t>
      </w:r>
      <w:r w:rsidR="003C7F6C">
        <w:t xml:space="preserve">, kusjuures </w:t>
      </w:r>
      <w:r w:rsidR="00914B73">
        <w:t xml:space="preserve">hoonestaja kohustus anda nõusolek hoonestusõiguse kinnistusraamatust kustutamiseks või üleandmiseks ja kinnisasja otsese valduse üleandmiseks  </w:t>
      </w:r>
      <w:r w:rsidR="00F36E94">
        <w:t>muutu</w:t>
      </w:r>
      <w:r w:rsidR="003C7F6C">
        <w:t>vad</w:t>
      </w:r>
      <w:r w:rsidR="00D91544">
        <w:t xml:space="preserve"> </w:t>
      </w:r>
      <w:r w:rsidR="000E39B4">
        <w:t xml:space="preserve">sissenõutavaks 2 (kahe) aasta möödumisel vastava </w:t>
      </w:r>
      <w:r w:rsidR="00D91544">
        <w:t xml:space="preserve">teate </w:t>
      </w:r>
      <w:proofErr w:type="spellStart"/>
      <w:r w:rsidR="00D91544">
        <w:t>esitamisest</w:t>
      </w:r>
      <w:r w:rsidR="003C7F6C">
        <w:t>.</w:t>
      </w:r>
    </w:p>
    <w:p w14:paraId="3285854A" w14:textId="3FCAC51B" w:rsidR="009E41FF" w:rsidRDefault="000E39B4" w:rsidP="009E41FF">
      <w:pPr>
        <w:widowControl w:val="0"/>
        <w:numPr>
          <w:ilvl w:val="2"/>
          <w:numId w:val="17"/>
        </w:numPr>
        <w:autoSpaceDE w:val="0"/>
        <w:autoSpaceDN w:val="0"/>
        <w:adjustRightInd w:val="0"/>
        <w:ind w:left="709" w:hanging="709"/>
      </w:pPr>
      <w:r>
        <w:t>K</w:t>
      </w:r>
      <w:r w:rsidR="008A0647">
        <w:t>ui</w:t>
      </w:r>
      <w:proofErr w:type="spellEnd"/>
      <w:r w:rsidR="0047202E">
        <w:t xml:space="preserve"> </w:t>
      </w:r>
      <w:r w:rsidR="008A0647">
        <w:t>omanik</w:t>
      </w:r>
      <w:r w:rsidR="00F36E94">
        <w:t>u esindaja</w:t>
      </w:r>
      <w:r w:rsidR="008A0647">
        <w:t xml:space="preserve"> on nõudnud hoonestusõiguse üleandmist </w:t>
      </w:r>
      <w:r w:rsidR="001038EC">
        <w:t>(sh omanikule langemis</w:t>
      </w:r>
      <w:r w:rsidR="003C7F6C">
        <w:t>t</w:t>
      </w:r>
      <w:r w:rsidR="001038EC">
        <w:t>)</w:t>
      </w:r>
      <w:r w:rsidR="008A0647">
        <w:t xml:space="preserve"> või on öelnud hoonestusõiguse lepingu üles</w:t>
      </w:r>
      <w:r w:rsidR="00EF747B">
        <w:t xml:space="preserve"> ning </w:t>
      </w:r>
      <w:r w:rsidR="00F36E94">
        <w:t>hoonestaja kohustus</w:t>
      </w:r>
      <w:r w:rsidR="00EF747B">
        <w:t xml:space="preserve"> hoonestusõiguse üleandmiseks või kinnistusraamatust kustutamiseks on muutunud sissenõutavaks</w:t>
      </w:r>
      <w:r w:rsidR="008A0647">
        <w:t xml:space="preserve">, on hoonestaja kohustatud hiljemalt </w:t>
      </w:r>
      <w:r w:rsidR="001038EC">
        <w:t>2 (kahe)</w:t>
      </w:r>
      <w:r w:rsidR="008A0647">
        <w:t xml:space="preserve"> nädala jooksul</w:t>
      </w:r>
      <w:r w:rsidR="001038EC">
        <w:t xml:space="preserve"> </w:t>
      </w:r>
      <w:r w:rsidR="00F36E94">
        <w:t>omaniku esindajalt</w:t>
      </w:r>
      <w:r w:rsidR="008A0647">
        <w:t xml:space="preserve"> vastavasisulise teate saamisest sõlmi</w:t>
      </w:r>
      <w:r w:rsidR="00D5077E">
        <w:t>m</w:t>
      </w:r>
      <w:r w:rsidR="008A0647">
        <w:t>a notariaalselt tõestatud leping</w:t>
      </w:r>
      <w:r w:rsidR="00D5077E">
        <w:t>u</w:t>
      </w:r>
      <w:r w:rsidR="008A0647">
        <w:t xml:space="preserve"> hoonestusõiguse üleandmiseks</w:t>
      </w:r>
      <w:r w:rsidR="001038EC">
        <w:t xml:space="preserve"> </w:t>
      </w:r>
      <w:r w:rsidR="00D22194">
        <w:t xml:space="preserve">(omanikule või tema määratud kolmandale isikule) </w:t>
      </w:r>
      <w:r w:rsidR="008A0647">
        <w:t>või</w:t>
      </w:r>
      <w:r w:rsidR="00EF747B">
        <w:t xml:space="preserve"> </w:t>
      </w:r>
      <w:r w:rsidR="001038EC">
        <w:t>hoonestusõiguse</w:t>
      </w:r>
      <w:r w:rsidR="008A0647">
        <w:t xml:space="preserve"> kinnistusraamatust kustutamiseks. </w:t>
      </w:r>
      <w:r>
        <w:t>K</w:t>
      </w:r>
      <w:r w:rsidR="008A0647">
        <w:t xml:space="preserve">ui hoonestaja viivitab </w:t>
      </w:r>
      <w:r w:rsidR="001038EC">
        <w:t>eelmises lauses</w:t>
      </w:r>
      <w:r w:rsidR="008A0647">
        <w:t xml:space="preserve"> sätestatud kohustuse täitmisega</w:t>
      </w:r>
      <w:r>
        <w:t xml:space="preserve">, </w:t>
      </w:r>
      <w:r w:rsidR="008A0647">
        <w:t>ei ilmu notaribüroosse kinnisasja omaniku</w:t>
      </w:r>
      <w:r w:rsidR="00D22194">
        <w:t xml:space="preserve"> esindaja</w:t>
      </w:r>
      <w:r w:rsidR="008A0647">
        <w:t xml:space="preserve"> määratud ajal või teatab kavatsusest mitte ilmuda</w:t>
      </w:r>
      <w:r>
        <w:t xml:space="preserve">, </w:t>
      </w:r>
      <w:r w:rsidR="008A0647">
        <w:t xml:space="preserve">on hoonestaja kohustatud maksma kinnisasja omanikule leppetrahvi </w:t>
      </w:r>
      <w:r w:rsidR="005B6453">
        <w:t xml:space="preserve">ühe </w:t>
      </w:r>
      <w:r w:rsidR="005E0B96" w:rsidRPr="005E0B96">
        <w:t xml:space="preserve">aasta </w:t>
      </w:r>
      <w:r w:rsidR="005B6453" w:rsidRPr="005E0B96">
        <w:t xml:space="preserve">maakasutustasu </w:t>
      </w:r>
      <w:r w:rsidR="005E0B96" w:rsidRPr="005E0B96">
        <w:t>summa</w:t>
      </w:r>
      <w:r w:rsidR="005B6453">
        <w:t>s</w:t>
      </w:r>
      <w:r w:rsidR="005E0B96" w:rsidRPr="005E0B96">
        <w:t xml:space="preserve"> iga viivitatud päeva eest.</w:t>
      </w:r>
    </w:p>
    <w:p w14:paraId="56EAAF66" w14:textId="50D4D535" w:rsidR="009E41FF" w:rsidRPr="009E41FF" w:rsidRDefault="009E41FF" w:rsidP="009E41FF">
      <w:pPr>
        <w:widowControl w:val="0"/>
        <w:numPr>
          <w:ilvl w:val="2"/>
          <w:numId w:val="17"/>
        </w:numPr>
        <w:tabs>
          <w:tab w:val="left" w:pos="851"/>
        </w:tabs>
        <w:autoSpaceDE w:val="0"/>
        <w:autoSpaceDN w:val="0"/>
        <w:adjustRightInd w:val="0"/>
        <w:ind w:left="709" w:hanging="709"/>
      </w:pPr>
      <w:r w:rsidRPr="009E41FF">
        <w:t xml:space="preserve">Omanikul on õigus nõuda hoonestajalt pangagarantiid ehitise likvideerimise kohustuse täitmata jätmisega kaasnevate võimalike kulude, kahju ja leppetrahvi ulatuses, määras, mis vastab nimetatud tegevuste eeldatavale summale </w:t>
      </w:r>
      <w:r>
        <w:t xml:space="preserve">vastava </w:t>
      </w:r>
      <w:r w:rsidRPr="009E41FF">
        <w:t xml:space="preserve">nõude esitamise ajal. </w:t>
      </w:r>
    </w:p>
    <w:p w14:paraId="1013D4A8" w14:textId="77777777" w:rsidR="009E41FF" w:rsidRDefault="009E41FF" w:rsidP="009E41FF">
      <w:pPr>
        <w:widowControl w:val="0"/>
        <w:tabs>
          <w:tab w:val="left" w:pos="851"/>
        </w:tabs>
        <w:autoSpaceDE w:val="0"/>
        <w:autoSpaceDN w:val="0"/>
        <w:adjustRightInd w:val="0"/>
        <w:ind w:left="1288" w:firstLine="0"/>
      </w:pPr>
    </w:p>
    <w:p w14:paraId="0A81777C" w14:textId="7C6267C4" w:rsidR="00CE3F30" w:rsidRPr="005E0B96" w:rsidRDefault="00ED1FAC" w:rsidP="00E53A26">
      <w:pPr>
        <w:widowControl w:val="0"/>
        <w:numPr>
          <w:ilvl w:val="1"/>
          <w:numId w:val="17"/>
        </w:numPr>
        <w:tabs>
          <w:tab w:val="left" w:pos="851"/>
        </w:tabs>
        <w:autoSpaceDE w:val="0"/>
        <w:autoSpaceDN w:val="0"/>
        <w:adjustRightInd w:val="0"/>
        <w:ind w:left="567" w:hanging="567"/>
        <w:rPr>
          <w:b/>
          <w:bCs/>
        </w:rPr>
      </w:pPr>
      <w:r w:rsidRPr="005E0B96">
        <w:rPr>
          <w:b/>
          <w:bCs/>
        </w:rPr>
        <w:t>Poolte õigused ja kohustused hoonestusõiguse lõppemisel</w:t>
      </w:r>
      <w:r w:rsidR="00F567EF" w:rsidRPr="005E0B96">
        <w:rPr>
          <w:b/>
          <w:bCs/>
        </w:rPr>
        <w:t>, hoonestusõiguse lepingu ülesütlemisel</w:t>
      </w:r>
      <w:r w:rsidRPr="005E0B96">
        <w:rPr>
          <w:b/>
          <w:bCs/>
        </w:rPr>
        <w:t xml:space="preserve"> ja </w:t>
      </w:r>
      <w:r w:rsidR="00F567EF" w:rsidRPr="005E0B96">
        <w:rPr>
          <w:b/>
          <w:bCs/>
        </w:rPr>
        <w:t xml:space="preserve">hoonestusõiguse </w:t>
      </w:r>
      <w:r w:rsidRPr="005E0B96">
        <w:rPr>
          <w:b/>
          <w:bCs/>
        </w:rPr>
        <w:t>omanikule langemisel</w:t>
      </w:r>
    </w:p>
    <w:p w14:paraId="0AFC5F77" w14:textId="2FA80606" w:rsidR="00AC523A" w:rsidRDefault="00ED1FAC" w:rsidP="00BE55AE">
      <w:pPr>
        <w:widowControl w:val="0"/>
        <w:numPr>
          <w:ilvl w:val="2"/>
          <w:numId w:val="18"/>
        </w:numPr>
        <w:tabs>
          <w:tab w:val="left" w:pos="709"/>
        </w:tabs>
        <w:autoSpaceDE w:val="0"/>
        <w:autoSpaceDN w:val="0"/>
        <w:adjustRightInd w:val="0"/>
        <w:ind w:left="709"/>
        <w:rPr>
          <w:szCs w:val="24"/>
        </w:rPr>
      </w:pPr>
      <w:r>
        <w:rPr>
          <w:szCs w:val="24"/>
        </w:rPr>
        <w:t xml:space="preserve">Hoonestusõigus lõpeb </w:t>
      </w:r>
      <w:r w:rsidR="00F567EF">
        <w:rPr>
          <w:szCs w:val="24"/>
        </w:rPr>
        <w:t xml:space="preserve">hoonestusõiguse </w:t>
      </w:r>
      <w:r>
        <w:rPr>
          <w:szCs w:val="24"/>
        </w:rPr>
        <w:t>tähtaja möödumise</w:t>
      </w:r>
      <w:r w:rsidR="00F567EF">
        <w:rPr>
          <w:szCs w:val="24"/>
        </w:rPr>
        <w:t>l</w:t>
      </w:r>
      <w:r>
        <w:rPr>
          <w:szCs w:val="24"/>
        </w:rPr>
        <w:t xml:space="preserve">. </w:t>
      </w:r>
      <w:r w:rsidR="00F9297A">
        <w:rPr>
          <w:szCs w:val="24"/>
        </w:rPr>
        <w:t>Hoonestusõiguse tähtaega võib pikendada vaid riigivaraseaduses sätestatud tingimustel ja korras. Hoonestusõiguse lõppemisel tähtaja möödumise tõttu esitab omaniku esindaja avalduse hoonestusõigusega seotud kannete kustutamiseks kinnistusraamatust.</w:t>
      </w:r>
      <w:r w:rsidR="00F567EF">
        <w:rPr>
          <w:szCs w:val="24"/>
        </w:rPr>
        <w:t xml:space="preserve"> Juhul kui nimetatud kannete kustutamiseks on vajalik ka hoonestaja </w:t>
      </w:r>
      <w:r w:rsidR="003C7F6C">
        <w:rPr>
          <w:szCs w:val="24"/>
        </w:rPr>
        <w:t xml:space="preserve">ja/või </w:t>
      </w:r>
      <w:r w:rsidR="00BA6928">
        <w:rPr>
          <w:szCs w:val="24"/>
        </w:rPr>
        <w:t>kolmandate isikute nõusolekut</w:t>
      </w:r>
      <w:r w:rsidR="00F567EF">
        <w:rPr>
          <w:szCs w:val="24"/>
        </w:rPr>
        <w:t>, on hoonestaja kohustatud nõusolekud andma</w:t>
      </w:r>
      <w:r w:rsidR="00BA6928">
        <w:rPr>
          <w:szCs w:val="24"/>
        </w:rPr>
        <w:t xml:space="preserve"> ja tagama nõusolekute andmine kolmandate isikute poolt</w:t>
      </w:r>
      <w:r w:rsidR="00BD27F9">
        <w:rPr>
          <w:szCs w:val="24"/>
        </w:rPr>
        <w:t xml:space="preserve">. Viimases lauses märgitud nõusolekute andmisega viivitamise korral on hoonestaja kohustatud maksma omanikule leppetrahvi </w:t>
      </w:r>
      <w:r w:rsidR="005B6453">
        <w:rPr>
          <w:szCs w:val="24"/>
        </w:rPr>
        <w:t xml:space="preserve">ühe </w:t>
      </w:r>
      <w:r w:rsidR="005B6453" w:rsidRPr="005E0B96">
        <w:t>aasta</w:t>
      </w:r>
      <w:r w:rsidR="005B6453">
        <w:rPr>
          <w:szCs w:val="24"/>
        </w:rPr>
        <w:t xml:space="preserve"> </w:t>
      </w:r>
      <w:r w:rsidR="005E0B96" w:rsidRPr="005E0B96">
        <w:t>maakasutustasu summa</w:t>
      </w:r>
      <w:r w:rsidR="005B6453">
        <w:t>s</w:t>
      </w:r>
      <w:r w:rsidR="005E0B96" w:rsidRPr="005E0B96">
        <w:t xml:space="preserve"> iga viivitatud päeva eest</w:t>
      </w:r>
      <w:r w:rsidR="00F567EF">
        <w:rPr>
          <w:szCs w:val="24"/>
        </w:rPr>
        <w:t>.</w:t>
      </w:r>
    </w:p>
    <w:p w14:paraId="08D7AF0F" w14:textId="37ED1D9E" w:rsidR="00026C73" w:rsidRDefault="00026C73" w:rsidP="00BE55AE">
      <w:pPr>
        <w:pStyle w:val="Loendilik"/>
        <w:numPr>
          <w:ilvl w:val="2"/>
          <w:numId w:val="18"/>
        </w:numPr>
        <w:ind w:left="709" w:hanging="709"/>
        <w:contextualSpacing w:val="0"/>
      </w:pPr>
      <w:r>
        <w:t>Hoonestusõiguse</w:t>
      </w:r>
      <w:r w:rsidRPr="00FA46E7">
        <w:t xml:space="preserve"> </w:t>
      </w:r>
      <w:r>
        <w:t xml:space="preserve">lõppemisel mistahes alusel, hoonestusõiguse lepingu ülesütlemisel või hoonestusõiguse üleandmisel omanikule (sh </w:t>
      </w:r>
      <w:r w:rsidRPr="00FA46E7">
        <w:t>omanikule langemise</w:t>
      </w:r>
      <w:r>
        <w:t xml:space="preserve"> korras)</w:t>
      </w:r>
      <w:r w:rsidRPr="00FA46E7">
        <w:t xml:space="preserve"> ei ole </w:t>
      </w:r>
      <w:r w:rsidRPr="00FA46E7">
        <w:lastRenderedPageBreak/>
        <w:t>omanikul kohustust tasuda ho</w:t>
      </w:r>
      <w:r>
        <w:t>o</w:t>
      </w:r>
      <w:r w:rsidRPr="00FA46E7">
        <w:t xml:space="preserve">nestajale hüvitist </w:t>
      </w:r>
      <w:r>
        <w:t>kinnisasjale</w:t>
      </w:r>
      <w:r w:rsidRPr="00FA46E7">
        <w:t xml:space="preserve"> jääva ehitise </w:t>
      </w:r>
      <w:r w:rsidR="00872D33">
        <w:t xml:space="preserve">ega muu kinnisasjaga seonduvalt kantud kulutuste </w:t>
      </w:r>
      <w:r w:rsidRPr="00FA46E7">
        <w:t>eest</w:t>
      </w:r>
      <w:r>
        <w:t xml:space="preserve"> ning hoonestaja loobub vastavatest nõuetest omaniku vastu. Hoonestusõiguse omanikule langemisel või lõppemisel mistahes alusel ei ole hoonestajal ühelgi juhul õigust hüvitisele hoonestusõiguse eest ning hoonestaja loobub vastavatest nõuetest omaniku vastu, sh välistavad pooled AÕS § 244</w:t>
      </w:r>
      <w:r>
        <w:rPr>
          <w:vertAlign w:val="superscript"/>
        </w:rPr>
        <w:t>2</w:t>
      </w:r>
      <w:r>
        <w:t xml:space="preserve"> lg-s 1 sätestatud õiguse hüvitisele</w:t>
      </w:r>
      <w:r w:rsidRPr="00FA46E7">
        <w:t>.</w:t>
      </w:r>
    </w:p>
    <w:p w14:paraId="7A33BE1C" w14:textId="382887F9" w:rsidR="00BC1387" w:rsidRDefault="00BC1387" w:rsidP="00BE55AE">
      <w:pPr>
        <w:pStyle w:val="Loendilik"/>
        <w:numPr>
          <w:ilvl w:val="2"/>
          <w:numId w:val="18"/>
        </w:numPr>
        <w:ind w:left="709" w:hanging="709"/>
        <w:contextualSpacing w:val="0"/>
      </w:pPr>
      <w:r>
        <w:t>Hoonestusõiguse</w:t>
      </w:r>
      <w:r w:rsidRPr="00FA46E7">
        <w:t xml:space="preserve"> </w:t>
      </w:r>
      <w:r>
        <w:t xml:space="preserve">lõppemisel mistahes alusel, hoonestusõiguse lepingu ülesütlemisel või kui omanik on nõudnud hoonestusõiguse üleandmist (sh </w:t>
      </w:r>
      <w:r w:rsidRPr="00FA46E7">
        <w:t>omanikule langemise</w:t>
      </w:r>
      <w:r>
        <w:t xml:space="preserve"> korras), on hoonestaja kohustatud</w:t>
      </w:r>
      <w:r w:rsidR="00CE7C85">
        <w:t xml:space="preserve"> </w:t>
      </w:r>
      <w:r w:rsidRPr="00BC1387">
        <w:t xml:space="preserve">tagama hoonestusõigusele seatud </w:t>
      </w:r>
      <w:r w:rsidR="00F35A51">
        <w:t xml:space="preserve">märgete ja </w:t>
      </w:r>
      <w:r w:rsidRPr="00BC1387">
        <w:t>piiratud asjaõiguste lõp</w:t>
      </w:r>
      <w:r w:rsidR="00B44582">
        <w:t>eta</w:t>
      </w:r>
      <w:r w:rsidRPr="00BC1387">
        <w:t>mise</w:t>
      </w:r>
      <w:r w:rsidR="00F35A51">
        <w:t xml:space="preserve"> ning tagama nende kinnistusraamatust kustutamise</w:t>
      </w:r>
      <w:r w:rsidRPr="00BC1387">
        <w:t>, sh vajadusel tasuma hoonestusõigusele seatud hüpoteekidega tagatud võlad ning tagama vastavate hüpoteekide kustutamise</w:t>
      </w:r>
      <w:r w:rsidR="0099582F" w:rsidRPr="0099582F">
        <w:t xml:space="preserve"> </w:t>
      </w:r>
      <w:r w:rsidR="0099582F">
        <w:t>hiljemalt ajaks, kui hoonestaja on kohustatud hoonestusõiguse üle andma või kinnistusraamatust kustutama</w:t>
      </w:r>
      <w:r w:rsidR="00CE7C85">
        <w:t>.</w:t>
      </w:r>
      <w:r w:rsidR="00BD27F9" w:rsidRPr="00BD27F9">
        <w:t xml:space="preserve"> </w:t>
      </w:r>
      <w:r w:rsidR="00BD27F9">
        <w:t xml:space="preserve">Selle kohustuse rikkumisel kohustub hoonestaja maksma omanikule leppetrahvi </w:t>
      </w:r>
      <w:r w:rsidR="005B6453">
        <w:t xml:space="preserve">ühe aasta </w:t>
      </w:r>
      <w:r w:rsidR="00124336" w:rsidRPr="005E0B96">
        <w:t>maakasutustasu summa</w:t>
      </w:r>
      <w:r w:rsidR="005B6453">
        <w:t>s</w:t>
      </w:r>
      <w:r w:rsidR="00124336" w:rsidRPr="005E0B96">
        <w:t xml:space="preserve"> iga viivitatud päeva eest</w:t>
      </w:r>
      <w:r w:rsidR="00BD27F9">
        <w:rPr>
          <w:szCs w:val="24"/>
        </w:rPr>
        <w:t xml:space="preserve">. </w:t>
      </w:r>
    </w:p>
    <w:p w14:paraId="32AA0362" w14:textId="71B89B62" w:rsidR="003048DE" w:rsidRDefault="00107E9C" w:rsidP="00BE55AE">
      <w:pPr>
        <w:pStyle w:val="Loendilik"/>
        <w:numPr>
          <w:ilvl w:val="2"/>
          <w:numId w:val="18"/>
        </w:numPr>
        <w:ind w:left="709" w:hanging="709"/>
        <w:contextualSpacing w:val="0"/>
      </w:pPr>
      <w:r>
        <w:t>Hoonestaja tasub kuni hoonestusõiguse kustutamiseni kinnistusraamatust omanikule hoonestusõiguse tasu ja teisi käesoleva lepingu järgi kohustuslikke makseid. Pärast hoonestusõiguse kustutamist kinnistusraamatust on</w:t>
      </w:r>
      <w:r w:rsidRPr="00107E9C">
        <w:t xml:space="preserve"> </w:t>
      </w:r>
      <w:r w:rsidR="00F01E50">
        <w:t xml:space="preserve">hoonestaja </w:t>
      </w:r>
      <w:r w:rsidRPr="00107E9C">
        <w:t xml:space="preserve">kohustatud </w:t>
      </w:r>
      <w:r>
        <w:t>tasuma</w:t>
      </w:r>
      <w:r w:rsidRPr="00107E9C">
        <w:t xml:space="preserve"> omanikule</w:t>
      </w:r>
      <w:r w:rsidR="00F7587B">
        <w:t xml:space="preserve"> tasu vastavalt punk</w:t>
      </w:r>
      <w:r w:rsidR="00071B9D">
        <w:t>tile 3.8.1.4</w:t>
      </w:r>
      <w:r w:rsidRPr="00107E9C">
        <w:t xml:space="preserve"> </w:t>
      </w:r>
      <w:r>
        <w:t>ja hüvitama omanikule tekkiva kahju</w:t>
      </w:r>
      <w:r w:rsidR="00F01E50">
        <w:t xml:space="preserve"> </w:t>
      </w:r>
      <w:r w:rsidRPr="00107E9C">
        <w:t xml:space="preserve"> </w:t>
      </w:r>
      <w:r w:rsidR="00F01E50">
        <w:t xml:space="preserve">seni, kui </w:t>
      </w:r>
      <w:r w:rsidRPr="00107E9C">
        <w:t>hoonestusõiguse oluliseks osaks oleva</w:t>
      </w:r>
      <w:r w:rsidR="00F01E50">
        <w:t>d</w:t>
      </w:r>
      <w:r w:rsidRPr="00107E9C">
        <w:t xml:space="preserve"> ehitised on kinnisasjalt eemaldatud või hoonestaja on kaotanud nende eemaldamise õiguse</w:t>
      </w:r>
      <w:r w:rsidR="00F01E50">
        <w:t xml:space="preserve"> ning </w:t>
      </w:r>
      <w:r w:rsidRPr="00107E9C">
        <w:t>kinnisas</w:t>
      </w:r>
      <w:r>
        <w:t>ja otse</w:t>
      </w:r>
      <w:r w:rsidR="00F01E50">
        <w:t>ne</w:t>
      </w:r>
      <w:r>
        <w:t xml:space="preserve"> valdus</w:t>
      </w:r>
      <w:r w:rsidR="00F01E50">
        <w:t xml:space="preserve"> on üle antud </w:t>
      </w:r>
      <w:r w:rsidRPr="00107E9C">
        <w:t>omanikule.</w:t>
      </w:r>
    </w:p>
    <w:p w14:paraId="64A29476" w14:textId="77777777" w:rsidR="003048DE" w:rsidRDefault="00107E9C" w:rsidP="00BE55AE">
      <w:pPr>
        <w:pStyle w:val="Loendilik"/>
        <w:numPr>
          <w:ilvl w:val="2"/>
          <w:numId w:val="18"/>
        </w:numPr>
        <w:ind w:left="709" w:hanging="709"/>
        <w:contextualSpacing w:val="0"/>
      </w:pPr>
      <w:r>
        <w:t>Kui omanik on öelnud hoonestusõiguse lepingu üles või nõudnud hoonestusõiguse üleandmist (sh omanikule langemise korras), on hoonestaja kohustatud</w:t>
      </w:r>
      <w:r w:rsidR="003048DE">
        <w:t>:</w:t>
      </w:r>
    </w:p>
    <w:p w14:paraId="4D919A75" w14:textId="65DF63EE" w:rsidR="003048DE" w:rsidRDefault="00107E9C" w:rsidP="00BE55AE">
      <w:pPr>
        <w:pStyle w:val="Loendilik"/>
        <w:numPr>
          <w:ilvl w:val="3"/>
          <w:numId w:val="18"/>
        </w:numPr>
        <w:ind w:left="993" w:hanging="993"/>
        <w:contextualSpacing w:val="0"/>
      </w:pPr>
      <w:r>
        <w:t xml:space="preserve">koheselt pärast </w:t>
      </w:r>
      <w:r w:rsidR="003048DE">
        <w:t xml:space="preserve">omaniku esindajalt </w:t>
      </w:r>
      <w:r>
        <w:t>vastavasisulise teate saatmis</w:t>
      </w:r>
      <w:r w:rsidR="003048DE">
        <w:t xml:space="preserve">t </w:t>
      </w:r>
      <w:r>
        <w:t>alustama hoonestusõiguse alale hoonestaja poolt rajatud ehitiste likvideerimisega</w:t>
      </w:r>
      <w:r w:rsidR="00E81FA5">
        <w:t>, materjalide äraveoga ja ala korrastamisega.</w:t>
      </w:r>
      <w:r>
        <w:t xml:space="preserve"> </w:t>
      </w:r>
    </w:p>
    <w:p w14:paraId="5BCEDA31" w14:textId="76B03AC5" w:rsidR="003048DE" w:rsidRDefault="003048DE" w:rsidP="00BE55AE">
      <w:pPr>
        <w:pStyle w:val="Loendilik"/>
        <w:numPr>
          <w:ilvl w:val="3"/>
          <w:numId w:val="18"/>
        </w:numPr>
        <w:ind w:left="993" w:hanging="993"/>
        <w:contextualSpacing w:val="0"/>
      </w:pPr>
      <w:r>
        <w:t xml:space="preserve">lõpetama </w:t>
      </w:r>
      <w:r w:rsidR="00E81FA5">
        <w:t>ehitis</w:t>
      </w:r>
      <w:r>
        <w:t>t</w:t>
      </w:r>
      <w:r w:rsidR="00E81FA5">
        <w:t>e</w:t>
      </w:r>
      <w:r>
        <w:t xml:space="preserve"> likvideerimise</w:t>
      </w:r>
      <w:r w:rsidR="00E81FA5">
        <w:t>, materjalid</w:t>
      </w:r>
      <w:r>
        <w:t xml:space="preserve">e </w:t>
      </w:r>
      <w:proofErr w:type="spellStart"/>
      <w:r>
        <w:t>äraveo</w:t>
      </w:r>
      <w:proofErr w:type="spellEnd"/>
      <w:r>
        <w:t xml:space="preserve"> ja ala korrastamise </w:t>
      </w:r>
      <w:r w:rsidR="00E81FA5">
        <w:t>ning and</w:t>
      </w:r>
      <w:r>
        <w:t>ma</w:t>
      </w:r>
      <w:r w:rsidR="00E81FA5">
        <w:t xml:space="preserve"> kinnisasja otsese valduse </w:t>
      </w:r>
      <w:r>
        <w:t xml:space="preserve">üle </w:t>
      </w:r>
      <w:r w:rsidR="00E81FA5">
        <w:t>omanikule</w:t>
      </w:r>
      <w:r w:rsidR="00BE55AE" w:rsidRPr="00BE55AE">
        <w:t xml:space="preserve"> </w:t>
      </w:r>
      <w:r w:rsidR="00BE55AE" w:rsidRPr="00B61096">
        <w:t xml:space="preserve">hiljemalt </w:t>
      </w:r>
      <w:r w:rsidR="007730F6" w:rsidRPr="00B61096">
        <w:t>18</w:t>
      </w:r>
      <w:r w:rsidR="00BE55AE" w:rsidRPr="00B61096">
        <w:t xml:space="preserve"> (</w:t>
      </w:r>
      <w:r w:rsidR="00B61096" w:rsidRPr="00B61096">
        <w:t>kaheksateist)</w:t>
      </w:r>
      <w:r w:rsidR="00BE55AE" w:rsidRPr="00B61096">
        <w:t xml:space="preserve"> kuu</w:t>
      </w:r>
      <w:r w:rsidR="00BE55AE">
        <w:t xml:space="preserve"> jooksul punktis 3.10.5.1. nimetatud teate saatmisest</w:t>
      </w:r>
      <w:r w:rsidR="00E81FA5">
        <w:t>.</w:t>
      </w:r>
      <w:r w:rsidR="00BD27F9">
        <w:t xml:space="preserve"> Juhul kui omanik on öelnud hoonestusõiguse lepingu üles p-s 3.</w:t>
      </w:r>
      <w:r w:rsidR="00D1166D">
        <w:t>9</w:t>
      </w:r>
      <w:r w:rsidR="00BD27F9">
        <w:t>.</w:t>
      </w:r>
      <w:r w:rsidR="00F730B4">
        <w:t>4</w:t>
      </w:r>
      <w:r w:rsidR="00BD27F9">
        <w:t xml:space="preserve"> sätestatud alusel, loevad pooled viimases lauses sätestatud tähtajaks 2 (kaks) aastat</w:t>
      </w:r>
      <w:r w:rsidR="00F730B4">
        <w:t xml:space="preserve"> viidatud lepingupunktis </w:t>
      </w:r>
      <w:r w:rsidR="00BE55AE">
        <w:t>nimetat</w:t>
      </w:r>
      <w:r w:rsidR="00F730B4">
        <w:t>ud teate saatmisest</w:t>
      </w:r>
      <w:r w:rsidR="00BD27F9">
        <w:t xml:space="preserve">. </w:t>
      </w:r>
    </w:p>
    <w:p w14:paraId="790D8FEE" w14:textId="6C17094A" w:rsidR="00BE55AE" w:rsidRPr="00BE55AE" w:rsidRDefault="0099582F" w:rsidP="00BE55AE">
      <w:pPr>
        <w:pStyle w:val="Loendilik"/>
        <w:numPr>
          <w:ilvl w:val="2"/>
          <w:numId w:val="19"/>
        </w:numPr>
        <w:ind w:left="709" w:hanging="709"/>
        <w:contextualSpacing w:val="0"/>
      </w:pPr>
      <w:r>
        <w:t xml:space="preserve">Kui hoonestaja rikub </w:t>
      </w:r>
      <w:r w:rsidR="003048DE">
        <w:t>punktis 3.10.5.</w:t>
      </w:r>
      <w:r w:rsidR="00BE55AE">
        <w:t>2</w:t>
      </w:r>
      <w:r>
        <w:t xml:space="preserve"> sätestatud </w:t>
      </w:r>
      <w:r w:rsidR="00BE55AE">
        <w:t xml:space="preserve">ehitiste likvideerimise </w:t>
      </w:r>
      <w:r>
        <w:t>kohustus</w:t>
      </w:r>
      <w:r w:rsidR="00BE55AE">
        <w:t xml:space="preserve">i, siis </w:t>
      </w:r>
      <w:r>
        <w:t xml:space="preserve">kaotab </w:t>
      </w:r>
      <w:r w:rsidR="00BE55AE">
        <w:t>hoonestaja</w:t>
      </w:r>
      <w:r>
        <w:t xml:space="preserve"> õiguse eemaldada </w:t>
      </w:r>
      <w:r w:rsidR="00BE55AE">
        <w:t xml:space="preserve">kinnisasjalt </w:t>
      </w:r>
      <w:r>
        <w:t xml:space="preserve">ehitisi, </w:t>
      </w:r>
      <w:r w:rsidR="00BE55AE">
        <w:t>mis</w:t>
      </w:r>
      <w:r>
        <w:t xml:space="preserve"> saavad kinnisasja olulisteks osadeks</w:t>
      </w:r>
      <w:r w:rsidR="00BE55AE">
        <w:t xml:space="preserve">, </w:t>
      </w:r>
      <w:r>
        <w:t>nende omand läheb üle omanikule</w:t>
      </w:r>
      <w:r w:rsidR="00BE55AE">
        <w:t xml:space="preserve"> ning </w:t>
      </w:r>
      <w:r w:rsidR="00BD27F9" w:rsidRPr="00BE55AE">
        <w:rPr>
          <w:rFonts w:cs="Book Antiqua"/>
        </w:rPr>
        <w:t xml:space="preserve"> omanikul </w:t>
      </w:r>
      <w:r w:rsidR="00BE55AE">
        <w:rPr>
          <w:rFonts w:cs="Book Antiqua"/>
        </w:rPr>
        <w:t xml:space="preserve">on </w:t>
      </w:r>
      <w:r w:rsidR="00BD27F9" w:rsidRPr="00BE55AE">
        <w:rPr>
          <w:rFonts w:cs="Book Antiqua"/>
        </w:rPr>
        <w:t>õigus need kohustused täita hoonestaja eest ja nõuda hoonestajalt sellega seoses tekkinud</w:t>
      </w:r>
      <w:r w:rsidR="00D141CA" w:rsidRPr="00BE55AE">
        <w:rPr>
          <w:rFonts w:cs="Book Antiqua"/>
        </w:rPr>
        <w:t xml:space="preserve"> kulutuste ja</w:t>
      </w:r>
      <w:r w:rsidR="00BD27F9" w:rsidRPr="00BE55AE">
        <w:rPr>
          <w:rFonts w:cs="Book Antiqua"/>
        </w:rPr>
        <w:t xml:space="preserve"> kahjude hüvitamist.</w:t>
      </w:r>
      <w:r w:rsidR="00D141CA" w:rsidRPr="00BE55AE">
        <w:rPr>
          <w:rFonts w:cs="Book Antiqua"/>
        </w:rPr>
        <w:t xml:space="preserve"> </w:t>
      </w:r>
    </w:p>
    <w:p w14:paraId="7C44839F" w14:textId="29F3B3BC" w:rsidR="00107E9C" w:rsidRDefault="00521252" w:rsidP="00BE55AE">
      <w:pPr>
        <w:pStyle w:val="Loendilik"/>
        <w:numPr>
          <w:ilvl w:val="2"/>
          <w:numId w:val="19"/>
        </w:numPr>
        <w:ind w:left="709" w:hanging="709"/>
        <w:contextualSpacing w:val="0"/>
      </w:pPr>
      <w:r>
        <w:rPr>
          <w:rFonts w:cs="Book Antiqua"/>
        </w:rPr>
        <w:t>K</w:t>
      </w:r>
      <w:r w:rsidR="00D141CA" w:rsidRPr="003048DE">
        <w:rPr>
          <w:rFonts w:cs="Book Antiqua"/>
        </w:rPr>
        <w:t xml:space="preserve">ui hoonestaja ei anna kinnisasja otsest valdust omanikule </w:t>
      </w:r>
      <w:r w:rsidRPr="003048DE">
        <w:rPr>
          <w:rFonts w:cs="Book Antiqua"/>
        </w:rPr>
        <w:t xml:space="preserve">üle </w:t>
      </w:r>
      <w:r>
        <w:rPr>
          <w:rFonts w:cs="Book Antiqua"/>
        </w:rPr>
        <w:t>punktis 3.10.</w:t>
      </w:r>
      <w:r w:rsidR="00BE55AE">
        <w:rPr>
          <w:rFonts w:cs="Book Antiqua"/>
        </w:rPr>
        <w:t>5</w:t>
      </w:r>
      <w:r>
        <w:rPr>
          <w:rFonts w:cs="Book Antiqua"/>
        </w:rPr>
        <w:t>.2 s</w:t>
      </w:r>
      <w:r w:rsidR="00BE55AE">
        <w:rPr>
          <w:rFonts w:cs="Book Antiqua"/>
        </w:rPr>
        <w:t>ä</w:t>
      </w:r>
      <w:r>
        <w:rPr>
          <w:rFonts w:cs="Book Antiqua"/>
        </w:rPr>
        <w:t>testatud</w:t>
      </w:r>
      <w:r w:rsidR="00D141CA" w:rsidRPr="003048DE">
        <w:rPr>
          <w:rFonts w:cs="Book Antiqua"/>
        </w:rPr>
        <w:t xml:space="preserve"> tähtajal, kohustub </w:t>
      </w:r>
      <w:r w:rsidR="00D141CA">
        <w:t xml:space="preserve">hoonestaja maksma omanikule leppetrahvi </w:t>
      </w:r>
      <w:r w:rsidR="005B6453">
        <w:t xml:space="preserve">ühe aasta </w:t>
      </w:r>
      <w:r w:rsidR="00124336" w:rsidRPr="005E0B96">
        <w:t>maakasutustasu summa</w:t>
      </w:r>
      <w:r w:rsidR="005B6453">
        <w:t>s</w:t>
      </w:r>
      <w:r w:rsidR="00124336" w:rsidRPr="005E0B96">
        <w:t xml:space="preserve"> iga viivitatud päeva eest</w:t>
      </w:r>
      <w:r w:rsidR="00D141CA" w:rsidRPr="003048DE">
        <w:rPr>
          <w:szCs w:val="24"/>
        </w:rPr>
        <w:t>.</w:t>
      </w:r>
    </w:p>
    <w:p w14:paraId="6F7A3602" w14:textId="7F9E79E9" w:rsidR="00F9297A" w:rsidRDefault="00F9297A" w:rsidP="00BE55AE">
      <w:pPr>
        <w:widowControl w:val="0"/>
        <w:numPr>
          <w:ilvl w:val="0"/>
          <w:numId w:val="19"/>
        </w:numPr>
        <w:tabs>
          <w:tab w:val="left" w:pos="851"/>
        </w:tabs>
        <w:autoSpaceDE w:val="0"/>
        <w:autoSpaceDN w:val="0"/>
        <w:adjustRightInd w:val="0"/>
        <w:rPr>
          <w:b/>
          <w:bCs/>
          <w:u w:val="single"/>
        </w:rPr>
      </w:pPr>
      <w:r>
        <w:rPr>
          <w:b/>
          <w:bCs/>
          <w:u w:val="single"/>
        </w:rPr>
        <w:t>H</w:t>
      </w:r>
      <w:r w:rsidRPr="00F9297A">
        <w:rPr>
          <w:b/>
          <w:bCs/>
          <w:u w:val="single"/>
        </w:rPr>
        <w:t xml:space="preserve">oonestusõiguse seadmise asjaõiguslikud kokkulepped: </w:t>
      </w:r>
    </w:p>
    <w:p w14:paraId="278B3F50" w14:textId="7DB7ECBB" w:rsidR="005F739D" w:rsidRPr="00F6339D" w:rsidRDefault="00F9297A" w:rsidP="00BE55AE">
      <w:pPr>
        <w:widowControl w:val="0"/>
        <w:numPr>
          <w:ilvl w:val="1"/>
          <w:numId w:val="19"/>
        </w:numPr>
        <w:ind w:left="567" w:hanging="567"/>
        <w:rPr>
          <w:rFonts w:cs="Book Antiqua"/>
        </w:rPr>
      </w:pPr>
      <w:r w:rsidRPr="00F6339D">
        <w:rPr>
          <w:rFonts w:cs="Book Antiqua"/>
        </w:rPr>
        <w:t>Omanik ja Hoonestaja lepivad kokku lepingu eseme(te) hoonestusõigusega koormamises ning avaldavad soovi</w:t>
      </w:r>
      <w:r w:rsidR="00A8621C" w:rsidRPr="00A8621C">
        <w:rPr>
          <w:rFonts w:cs="Book Antiqua"/>
        </w:rPr>
        <w:t xml:space="preserve"> </w:t>
      </w:r>
      <w:r w:rsidR="00A8621C">
        <w:rPr>
          <w:rFonts w:cs="Book Antiqua"/>
        </w:rPr>
        <w:t>lepingu eseme(te) registrios</w:t>
      </w:r>
      <w:r w:rsidR="0030114D">
        <w:rPr>
          <w:rFonts w:cs="Book Antiqua"/>
        </w:rPr>
        <w:t>s</w:t>
      </w:r>
      <w:r w:rsidR="00A8621C">
        <w:rPr>
          <w:rFonts w:cs="Book Antiqua"/>
        </w:rPr>
        <w:t xml:space="preserve">a </w:t>
      </w:r>
      <w:r w:rsidR="00A8621C" w:rsidRPr="00F6339D">
        <w:rPr>
          <w:rFonts w:cs="Book Antiqua"/>
        </w:rPr>
        <w:t>kanda</w:t>
      </w:r>
      <w:r w:rsidR="005F739D" w:rsidRPr="00F6339D">
        <w:rPr>
          <w:rFonts w:cs="Book Antiqua"/>
        </w:rPr>
        <w:t>:</w:t>
      </w:r>
    </w:p>
    <w:p w14:paraId="6F81CBA2" w14:textId="3E6C7657" w:rsidR="005F739D" w:rsidRPr="00F6339D" w:rsidRDefault="00F9297A" w:rsidP="00BE55AE">
      <w:pPr>
        <w:widowControl w:val="0"/>
        <w:numPr>
          <w:ilvl w:val="2"/>
          <w:numId w:val="19"/>
        </w:numPr>
        <w:ind w:left="709" w:hanging="709"/>
        <w:rPr>
          <w:rFonts w:cs="Book Antiqua"/>
        </w:rPr>
      </w:pPr>
      <w:r w:rsidRPr="00F6339D">
        <w:rPr>
          <w:rFonts w:cs="Book Antiqua"/>
        </w:rPr>
        <w:t>Tartu Maakohtu kinnistusosakonna kinnistusregistri</w:t>
      </w:r>
      <w:r w:rsidR="005F739D" w:rsidRPr="00F6339D">
        <w:rPr>
          <w:rFonts w:cs="Book Antiqua"/>
        </w:rPr>
        <w:t xml:space="preserve">s lepingu eseme(te) kohta avatud </w:t>
      </w:r>
      <w:r w:rsidRPr="00F6339D">
        <w:rPr>
          <w:rFonts w:cs="Book Antiqua"/>
        </w:rPr>
        <w:t>registriossa</w:t>
      </w:r>
      <w:r w:rsidR="005F739D" w:rsidRPr="00F6339D">
        <w:rPr>
          <w:rFonts w:cs="Book Antiqua"/>
        </w:rPr>
        <w:t>(osadesse)</w:t>
      </w:r>
      <w:r w:rsidRPr="00F6339D">
        <w:rPr>
          <w:rFonts w:cs="Book Antiqua"/>
        </w:rPr>
        <w:t xml:space="preserve"> esimesele järjekohale hoonestusõigus</w:t>
      </w:r>
      <w:r w:rsidR="005F739D" w:rsidRPr="00F6339D">
        <w:rPr>
          <w:rFonts w:cs="Book Antiqua"/>
        </w:rPr>
        <w:t>(</w:t>
      </w:r>
      <w:proofErr w:type="spellStart"/>
      <w:r w:rsidR="005F739D" w:rsidRPr="00F6339D">
        <w:rPr>
          <w:rFonts w:cs="Book Antiqua"/>
        </w:rPr>
        <w:t>ed</w:t>
      </w:r>
      <w:proofErr w:type="spellEnd"/>
      <w:r w:rsidR="005F739D" w:rsidRPr="00F6339D">
        <w:rPr>
          <w:rFonts w:cs="Book Antiqua"/>
        </w:rPr>
        <w:t>)</w:t>
      </w:r>
      <w:r w:rsidRPr="00F6339D">
        <w:rPr>
          <w:rFonts w:cs="Book Antiqua"/>
        </w:rPr>
        <w:t xml:space="preserve"> </w:t>
      </w:r>
      <w:r w:rsidR="00D5374F">
        <w:rPr>
          <w:rFonts w:cs="Book Antiqua"/>
        </w:rPr>
        <w:t xml:space="preserve">tähtajaga 39 </w:t>
      </w:r>
      <w:r w:rsidR="00B566E8">
        <w:rPr>
          <w:rFonts w:cs="Book Antiqua"/>
        </w:rPr>
        <w:lastRenderedPageBreak/>
        <w:t xml:space="preserve">(kolmkümmend üheksa) </w:t>
      </w:r>
      <w:r w:rsidR="00D5374F">
        <w:rPr>
          <w:rFonts w:cs="Book Antiqua"/>
        </w:rPr>
        <w:t xml:space="preserve">aastat ja </w:t>
      </w:r>
      <w:r w:rsidRPr="00F6339D">
        <w:rPr>
          <w:rFonts w:cs="Book Antiqua"/>
        </w:rPr>
        <w:t>tasu eest</w:t>
      </w:r>
      <w:r w:rsidR="005F739D" w:rsidRPr="00F6339D">
        <w:rPr>
          <w:rFonts w:cs="Book Antiqua"/>
        </w:rPr>
        <w:t xml:space="preserve">, mis vastab </w:t>
      </w:r>
      <w:r w:rsidR="00D5374F">
        <w:rPr>
          <w:rFonts w:cs="Book Antiqua"/>
        </w:rPr>
        <w:t xml:space="preserve">vastavates </w:t>
      </w:r>
      <w:r w:rsidR="005F739D" w:rsidRPr="00F6339D">
        <w:rPr>
          <w:rFonts w:cs="Book Antiqua"/>
        </w:rPr>
        <w:t>lepingu</w:t>
      </w:r>
      <w:r w:rsidR="00D5374F">
        <w:rPr>
          <w:rFonts w:cs="Book Antiqua"/>
        </w:rPr>
        <w:t xml:space="preserve">punktides </w:t>
      </w:r>
      <w:r w:rsidRPr="00F6339D">
        <w:t xml:space="preserve">kokkulepitud tingimustele, </w:t>
      </w:r>
    </w:p>
    <w:p w14:paraId="1CE346E7" w14:textId="4E9D0132" w:rsidR="005F739D" w:rsidRPr="00F6339D" w:rsidRDefault="00F9297A" w:rsidP="00BE55AE">
      <w:pPr>
        <w:widowControl w:val="0"/>
        <w:numPr>
          <w:ilvl w:val="2"/>
          <w:numId w:val="19"/>
        </w:numPr>
        <w:ind w:left="709" w:hanging="709"/>
        <w:rPr>
          <w:rFonts w:cs="Book Antiqua"/>
        </w:rPr>
      </w:pPr>
      <w:r w:rsidRPr="00F6339D">
        <w:t xml:space="preserve">kokkulepe ehitiste saatuse kohta </w:t>
      </w:r>
      <w:r w:rsidR="00D5374F">
        <w:t>hoonestusõiguse lõppemisel või omanikule langemisel,</w:t>
      </w:r>
    </w:p>
    <w:p w14:paraId="171A62E2" w14:textId="43104F7A" w:rsidR="00F9297A" w:rsidRPr="00A8621C" w:rsidRDefault="00A8621C" w:rsidP="00BE55AE">
      <w:pPr>
        <w:widowControl w:val="0"/>
        <w:numPr>
          <w:ilvl w:val="2"/>
          <w:numId w:val="19"/>
        </w:numPr>
        <w:ind w:left="709" w:hanging="709"/>
        <w:rPr>
          <w:rFonts w:cs="Book Antiqua"/>
        </w:rPr>
      </w:pPr>
      <w:r>
        <w:t>kokkulepe</w:t>
      </w:r>
      <w:r w:rsidR="005F739D" w:rsidRPr="00A8621C">
        <w:rPr>
          <w:rFonts w:cs="Book Antiqua"/>
        </w:rPr>
        <w:t>, et h</w:t>
      </w:r>
      <w:r w:rsidR="00F9297A" w:rsidRPr="00A8621C">
        <w:t>oonestusõiguse võõrandamiseks ja koormamiseks piiratud asjaõigustega on vajalik kinnistu omaniku nõusolek.</w:t>
      </w:r>
    </w:p>
    <w:p w14:paraId="6A504726" w14:textId="63C5CB6B" w:rsidR="00F9297A" w:rsidRPr="00A8621C" w:rsidRDefault="00F6339D" w:rsidP="00BE55AE">
      <w:pPr>
        <w:widowControl w:val="0"/>
        <w:numPr>
          <w:ilvl w:val="1"/>
          <w:numId w:val="19"/>
        </w:numPr>
        <w:ind w:left="567" w:hanging="567"/>
        <w:rPr>
          <w:rFonts w:cs="Book Antiqua"/>
        </w:rPr>
      </w:pPr>
      <w:r w:rsidRPr="00A8621C">
        <w:rPr>
          <w:rFonts w:cs="Book Antiqua"/>
        </w:rPr>
        <w:t xml:space="preserve">Omanik ja hoonestaja </w:t>
      </w:r>
      <w:r w:rsidR="00F9297A" w:rsidRPr="00A8621C">
        <w:rPr>
          <w:rFonts w:cs="Book Antiqua"/>
        </w:rPr>
        <w:t>paluvad Tartu Maakohtu kinnistusosakonna kinnistusregistris avada hoonestusõiguse kohta registriosa ning kanda avatava registriosa</w:t>
      </w:r>
      <w:r w:rsidR="00A8621C" w:rsidRPr="00A8621C">
        <w:rPr>
          <w:rFonts w:cs="Book Antiqua"/>
        </w:rPr>
        <w:t xml:space="preserve"> esimesse jakku</w:t>
      </w:r>
      <w:r w:rsidR="00F9297A" w:rsidRPr="00A8621C">
        <w:rPr>
          <w:rFonts w:cs="Book Antiqua"/>
        </w:rPr>
        <w:t>:</w:t>
      </w:r>
    </w:p>
    <w:p w14:paraId="3A43CBB0" w14:textId="3A765D32" w:rsidR="00A8621C" w:rsidRDefault="00F9297A" w:rsidP="00BE55AE">
      <w:pPr>
        <w:widowControl w:val="0"/>
        <w:numPr>
          <w:ilvl w:val="2"/>
          <w:numId w:val="19"/>
        </w:numPr>
        <w:ind w:left="709" w:hanging="709"/>
        <w:rPr>
          <w:rFonts w:cs="Book Antiqua"/>
        </w:rPr>
      </w:pPr>
      <w:r w:rsidRPr="00A8621C">
        <w:rPr>
          <w:rFonts w:cs="Book Antiqua"/>
        </w:rPr>
        <w:t xml:space="preserve">hoonestusõigus tähtajaga </w:t>
      </w:r>
      <w:r w:rsidR="00B566E8">
        <w:t>39 (</w:t>
      </w:r>
      <w:r w:rsidR="00D5374F">
        <w:t>kolmkümmend üheksa</w:t>
      </w:r>
      <w:r w:rsidR="00B566E8">
        <w:t>)</w:t>
      </w:r>
      <w:r w:rsidRPr="00A8621C">
        <w:t xml:space="preserve"> aastat</w:t>
      </w:r>
      <w:r w:rsidRPr="00A8621C">
        <w:rPr>
          <w:rFonts w:cs="Book Antiqua"/>
        </w:rPr>
        <w:t xml:space="preserve"> arvates hoonestusõiguse kinnistusraamatusse kandmisest, </w:t>
      </w:r>
    </w:p>
    <w:p w14:paraId="227A8360" w14:textId="46EA2C5E" w:rsidR="00154867" w:rsidRDefault="00154867" w:rsidP="00BE55AE">
      <w:pPr>
        <w:widowControl w:val="0"/>
        <w:numPr>
          <w:ilvl w:val="2"/>
          <w:numId w:val="19"/>
        </w:numPr>
        <w:ind w:left="709" w:hanging="709"/>
        <w:rPr>
          <w:rFonts w:cs="Book Antiqua"/>
        </w:rPr>
      </w:pPr>
      <w:r>
        <w:rPr>
          <w:rFonts w:cs="Book Antiqua"/>
        </w:rPr>
        <w:t>hoonestusõiguse lepingu ülesütlemise, hoonestusõiguse lõppemise ja omanikule langemise alused;</w:t>
      </w:r>
    </w:p>
    <w:p w14:paraId="0BAA7645" w14:textId="550E4EBE" w:rsidR="00A8621C" w:rsidRPr="00A8621C" w:rsidRDefault="00A8621C" w:rsidP="00BE55AE">
      <w:pPr>
        <w:widowControl w:val="0"/>
        <w:numPr>
          <w:ilvl w:val="2"/>
          <w:numId w:val="19"/>
        </w:numPr>
        <w:ind w:left="709" w:hanging="709"/>
      </w:pPr>
      <w:r w:rsidRPr="00A8621C">
        <w:rPr>
          <w:rFonts w:cs="Book Antiqua"/>
        </w:rPr>
        <w:t>k</w:t>
      </w:r>
      <w:r w:rsidR="00F9297A" w:rsidRPr="00A8621C">
        <w:t xml:space="preserve">okkulepe ehitiste saatuse kohta </w:t>
      </w:r>
      <w:r w:rsidR="00377D41">
        <w:t xml:space="preserve">hoonestusõiguse lõppemisel või omanikule </w:t>
      </w:r>
      <w:r w:rsidR="00D5374F">
        <w:t>langemisel</w:t>
      </w:r>
      <w:r w:rsidR="00377D41">
        <w:t>,</w:t>
      </w:r>
    </w:p>
    <w:p w14:paraId="24C66ED9" w14:textId="479CB30B" w:rsidR="00F9297A" w:rsidRPr="00A8621C" w:rsidRDefault="00A8621C" w:rsidP="00BE55AE">
      <w:pPr>
        <w:widowControl w:val="0"/>
        <w:numPr>
          <w:ilvl w:val="2"/>
          <w:numId w:val="19"/>
        </w:numPr>
        <w:ind w:left="709" w:hanging="709"/>
      </w:pPr>
      <w:r w:rsidRPr="00A8621C">
        <w:t>kokkulepe, et h</w:t>
      </w:r>
      <w:r w:rsidR="00F9297A" w:rsidRPr="00A8621C">
        <w:t>oonestusõiguse võõrandamiseks ja koormamiseks piiratud asjaõigustega on vajalik kinnistu omaniku nõusolek.</w:t>
      </w:r>
    </w:p>
    <w:p w14:paraId="6B973FD7" w14:textId="618D7633" w:rsidR="00F9297A" w:rsidRPr="003315EB" w:rsidRDefault="00A8621C" w:rsidP="00BE55AE">
      <w:pPr>
        <w:widowControl w:val="0"/>
        <w:numPr>
          <w:ilvl w:val="1"/>
          <w:numId w:val="19"/>
        </w:numPr>
        <w:ind w:left="567" w:hanging="567"/>
        <w:rPr>
          <w:rFonts w:cs="Book Antiqua"/>
        </w:rPr>
      </w:pPr>
      <w:r w:rsidRPr="003315EB">
        <w:rPr>
          <w:rFonts w:cs="Book Antiqua"/>
        </w:rPr>
        <w:t>Omanik ja hoonestaja paluvad kanda hoonestusõiguse r</w:t>
      </w:r>
      <w:r w:rsidR="00F9297A" w:rsidRPr="003315EB">
        <w:rPr>
          <w:rFonts w:cs="Book Antiqua"/>
        </w:rPr>
        <w:t xml:space="preserve">egistriosa teise jakku  omanikuna </w:t>
      </w:r>
      <w:r w:rsidRPr="003315EB">
        <w:t>enampakkumise võitja, kellega sõlmitakse hoonestusõiguse leping</w:t>
      </w:r>
      <w:r w:rsidR="0030114D">
        <w:t xml:space="preserve"> (hoonestaja)</w:t>
      </w:r>
      <w:r w:rsidR="00F9297A" w:rsidRPr="003315EB">
        <w:rPr>
          <w:rFonts w:cs="Book Antiqua"/>
        </w:rPr>
        <w:t>.</w:t>
      </w:r>
    </w:p>
    <w:p w14:paraId="73916FDE" w14:textId="70310EDA" w:rsidR="00154867" w:rsidRDefault="003315EB" w:rsidP="00BE55AE">
      <w:pPr>
        <w:widowControl w:val="0"/>
        <w:numPr>
          <w:ilvl w:val="2"/>
          <w:numId w:val="19"/>
        </w:numPr>
        <w:ind w:left="709" w:hanging="709"/>
      </w:pPr>
      <w:r w:rsidRPr="00377D41">
        <w:rPr>
          <w:rFonts w:cs="Book Antiqua"/>
        </w:rPr>
        <w:t xml:space="preserve">Hoonestaja </w:t>
      </w:r>
      <w:r w:rsidR="00F9297A" w:rsidRPr="00377D41">
        <w:rPr>
          <w:rFonts w:cs="Book Antiqua"/>
        </w:rPr>
        <w:t xml:space="preserve">lubab ja Eesti Vabariik avaldab soovi kanda </w:t>
      </w:r>
      <w:r w:rsidR="00377D41" w:rsidRPr="00377D41">
        <w:rPr>
          <w:rFonts w:cs="Book Antiqua"/>
        </w:rPr>
        <w:t>hoonestusõiguse kohta</w:t>
      </w:r>
      <w:r w:rsidR="00F9297A" w:rsidRPr="00377D41">
        <w:rPr>
          <w:rFonts w:cs="Book Antiqua"/>
        </w:rPr>
        <w:t xml:space="preserve"> avatud registriosa kolmandasse jakku esimesele vabale järjekohale</w:t>
      </w:r>
      <w:r w:rsidR="00377D41" w:rsidRPr="00377D41">
        <w:rPr>
          <w:rFonts w:cs="Book Antiqua"/>
        </w:rPr>
        <w:t xml:space="preserve"> </w:t>
      </w:r>
      <w:r w:rsidR="00F9297A" w:rsidRPr="00377D41">
        <w:rPr>
          <w:rFonts w:cs="Book Antiqua"/>
        </w:rPr>
        <w:t>reaalkoormatis</w:t>
      </w:r>
      <w:r w:rsidR="00377D41">
        <w:rPr>
          <w:rFonts w:cs="Book Antiqua"/>
        </w:rPr>
        <w:t>e</w:t>
      </w:r>
      <w:r w:rsidR="00F9297A" w:rsidRPr="00377D41">
        <w:rPr>
          <w:rFonts w:cs="Book Antiqua"/>
        </w:rPr>
        <w:t xml:space="preserve"> </w:t>
      </w:r>
      <w:r w:rsidRPr="00377D41">
        <w:rPr>
          <w:rFonts w:cs="Book Antiqua"/>
        </w:rPr>
        <w:t xml:space="preserve">lepingu eseme(te) kohta </w:t>
      </w:r>
      <w:r w:rsidR="00F9297A" w:rsidRPr="00377D41">
        <w:rPr>
          <w:rFonts w:cs="Book Antiqua"/>
        </w:rPr>
        <w:t>Tartu Maakohtu kinnistusosakonna kinnistusregistri</w:t>
      </w:r>
      <w:r w:rsidRPr="00377D41">
        <w:rPr>
          <w:rFonts w:cs="Book Antiqua"/>
        </w:rPr>
        <w:t>s</w:t>
      </w:r>
      <w:r w:rsidR="00F9297A" w:rsidRPr="00377D41">
        <w:rPr>
          <w:rFonts w:cs="Book Antiqua"/>
        </w:rPr>
        <w:t xml:space="preserve"> </w:t>
      </w:r>
      <w:r w:rsidRPr="00377D41">
        <w:rPr>
          <w:rFonts w:cs="Book Antiqua"/>
        </w:rPr>
        <w:t xml:space="preserve">avatud </w:t>
      </w:r>
      <w:r w:rsidR="00F9297A" w:rsidRPr="00377D41">
        <w:rPr>
          <w:rFonts w:cs="Book Antiqua"/>
        </w:rPr>
        <w:t>registriosa</w:t>
      </w:r>
      <w:r w:rsidRPr="00377D41">
        <w:rPr>
          <w:rFonts w:cs="Book Antiqua"/>
        </w:rPr>
        <w:t>(de)</w:t>
      </w:r>
      <w:r w:rsidR="00F9297A" w:rsidRPr="00377D41">
        <w:rPr>
          <w:rFonts w:cs="Book Antiqua"/>
        </w:rPr>
        <w:t xml:space="preserve"> </w:t>
      </w:r>
      <w:r w:rsidR="00F9297A" w:rsidRPr="003315EB">
        <w:t xml:space="preserve">kinnistu igakordse omaniku kasuks hoonestusõiguse eest aastatasu </w:t>
      </w:r>
      <w:r w:rsidR="006F745E">
        <w:t xml:space="preserve">maksmise </w:t>
      </w:r>
      <w:r w:rsidR="00F9297A" w:rsidRPr="003315EB">
        <w:t>kohu</w:t>
      </w:r>
      <w:r w:rsidR="006F745E">
        <w:t>s</w:t>
      </w:r>
      <w:r w:rsidR="00F9297A" w:rsidRPr="003315EB">
        <w:t>tuse tagamiseks</w:t>
      </w:r>
      <w:r w:rsidR="00377D41">
        <w:t xml:space="preserve">. </w:t>
      </w:r>
      <w:r w:rsidR="00154867">
        <w:t>Kooskõlas AÕS § 254 lg 4</w:t>
      </w:r>
      <w:r w:rsidR="00154867" w:rsidRPr="003048DE">
        <w:rPr>
          <w:vertAlign w:val="superscript"/>
        </w:rPr>
        <w:t>2</w:t>
      </w:r>
      <w:r w:rsidR="00154867">
        <w:t xml:space="preserve"> punktiga 1 lepitakse kokku, et reaalkoormatis jääb erinevalt TMS § 158 lõikes 3 sätestatust püsima, kui hoonestusõigusele pöörab sissenõude omanik reaalkoormatise alusel või mõne teise eespool või samal järjekohal asuva piiratud asjaõiguse omanik.</w:t>
      </w:r>
    </w:p>
    <w:p w14:paraId="500D4B2B" w14:textId="77777777" w:rsidR="00D5374F" w:rsidRDefault="00D5374F" w:rsidP="00935A38">
      <w:pPr>
        <w:widowControl w:val="0"/>
        <w:ind w:left="0" w:firstLine="0"/>
        <w:rPr>
          <w:i/>
          <w:iCs/>
          <w:color w:val="FF0000"/>
        </w:rPr>
      </w:pPr>
    </w:p>
    <w:p w14:paraId="2D534EF5" w14:textId="77777777" w:rsidR="00935A38" w:rsidRPr="003315EB" w:rsidRDefault="00935A38" w:rsidP="003048DE">
      <w:pPr>
        <w:widowControl w:val="0"/>
        <w:ind w:left="0" w:firstLine="0"/>
        <w:rPr>
          <w:u w:val="single"/>
        </w:rPr>
      </w:pPr>
    </w:p>
    <w:sectPr w:rsidR="00935A38" w:rsidRPr="003315E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1B964F" w14:textId="77777777" w:rsidR="00F00FD8" w:rsidRDefault="00F00FD8" w:rsidP="00BE67B1">
      <w:pPr>
        <w:spacing w:after="0"/>
      </w:pPr>
      <w:r>
        <w:separator/>
      </w:r>
    </w:p>
  </w:endnote>
  <w:endnote w:type="continuationSeparator" w:id="0">
    <w:p w14:paraId="3E0E1EEE" w14:textId="77777777" w:rsidR="00F00FD8" w:rsidRDefault="00F00FD8" w:rsidP="00BE67B1">
      <w:pPr>
        <w:spacing w:after="0"/>
      </w:pPr>
      <w:r>
        <w:continuationSeparator/>
      </w:r>
    </w:p>
  </w:endnote>
  <w:endnote w:type="continuationNotice" w:id="1">
    <w:p w14:paraId="376653D1" w14:textId="77777777" w:rsidR="00F00FD8" w:rsidRDefault="00F00FD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ptos">
    <w:altName w:val="Calibri"/>
    <w:charset w:val="00"/>
    <w:family w:val="swiss"/>
    <w:pitch w:val="variable"/>
    <w:sig w:usb0="20000287" w:usb1="00000003"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30DBBC" w14:textId="77777777" w:rsidR="00F00FD8" w:rsidRDefault="00F00FD8" w:rsidP="00BE67B1">
      <w:pPr>
        <w:spacing w:after="0"/>
      </w:pPr>
      <w:r>
        <w:separator/>
      </w:r>
    </w:p>
  </w:footnote>
  <w:footnote w:type="continuationSeparator" w:id="0">
    <w:p w14:paraId="695D329B" w14:textId="77777777" w:rsidR="00F00FD8" w:rsidRDefault="00F00FD8" w:rsidP="00BE67B1">
      <w:pPr>
        <w:spacing w:after="0"/>
      </w:pPr>
      <w:r>
        <w:continuationSeparator/>
      </w:r>
    </w:p>
  </w:footnote>
  <w:footnote w:type="continuationNotice" w:id="1">
    <w:p w14:paraId="2DC529B8" w14:textId="77777777" w:rsidR="00F00FD8" w:rsidRDefault="00F00FD8">
      <w:pPr>
        <w:spacing w:after="0"/>
      </w:pPr>
    </w:p>
  </w:footnote>
  <w:footnote w:id="2">
    <w:p w14:paraId="2576C991" w14:textId="77777777" w:rsidR="00F01E50" w:rsidRDefault="00F01E50" w:rsidP="00F01E50">
      <w:pPr>
        <w:pStyle w:val="Allmrkusetekst"/>
        <w:jc w:val="left"/>
      </w:pPr>
      <w:r>
        <w:rPr>
          <w:rStyle w:val="Allmrkuseviide"/>
        </w:rPr>
        <w:footnoteRef/>
      </w:r>
      <w:r>
        <w:t xml:space="preserve"> Avaldatud: </w:t>
      </w:r>
      <w:hyperlink r:id="rId1" w:history="1">
        <w:r w:rsidRPr="00E84958">
          <w:rPr>
            <w:rStyle w:val="Hperlink"/>
          </w:rPr>
          <w:t>https://kliimaministeerium.ee/energeetika-maavarad/taastuvenergia/tuuleenergia</w:t>
        </w:r>
      </w:hyperlink>
      <w:r>
        <w:t xml:space="preserve">. </w:t>
      </w:r>
    </w:p>
  </w:footnote>
  <w:footnote w:id="3">
    <w:p w14:paraId="5030F251" w14:textId="6D0CE4C6" w:rsidR="0058556C" w:rsidRDefault="0058556C">
      <w:pPr>
        <w:pStyle w:val="Allmrkusetekst"/>
      </w:pPr>
      <w:r>
        <w:rPr>
          <w:rStyle w:val="Allmrkuseviide"/>
        </w:rPr>
        <w:footnoteRef/>
      </w:r>
      <w:r>
        <w:t xml:space="preserve"> Avaldatakse: </w:t>
      </w:r>
      <w:hyperlink r:id="rId2" w:history="1">
        <w:r w:rsidRPr="00531F94">
          <w:rPr>
            <w:rStyle w:val="Hperlink"/>
          </w:rPr>
          <w:t>https://data.nordpoolgroup.com/auction/day-ahead/prices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24ABB"/>
    <w:multiLevelType w:val="multilevel"/>
    <w:tmpl w:val="0425001F"/>
    <w:lvl w:ilvl="0">
      <w:start w:val="1"/>
      <w:numFmt w:val="decimal"/>
      <w:lvlText w:val="%1."/>
      <w:lvlJc w:val="left"/>
      <w:pPr>
        <w:ind w:left="360" w:hanging="360"/>
      </w:pPr>
      <w:rPr>
        <w:rFonts w:hint="default"/>
        <w:b w:val="0"/>
        <w:i w:val="0"/>
        <w:color w:val="auto"/>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5CF7C82"/>
    <w:multiLevelType w:val="multilevel"/>
    <w:tmpl w:val="4D8ED34A"/>
    <w:lvl w:ilvl="0">
      <w:start w:val="3"/>
      <w:numFmt w:val="decimal"/>
      <w:lvlText w:val="%1."/>
      <w:lvlJc w:val="left"/>
      <w:pPr>
        <w:ind w:left="540" w:hanging="540"/>
      </w:pPr>
      <w:rPr>
        <w:rFonts w:hint="default"/>
      </w:rPr>
    </w:lvl>
    <w:lvl w:ilvl="1">
      <w:start w:val="9"/>
      <w:numFmt w:val="decimal"/>
      <w:lvlText w:val="%1.%2."/>
      <w:lvlJc w:val="left"/>
      <w:pPr>
        <w:ind w:left="824" w:hanging="540"/>
      </w:pPr>
      <w:rPr>
        <w:rFonts w:hint="default"/>
      </w:rPr>
    </w:lvl>
    <w:lvl w:ilvl="2">
      <w:start w:val="5"/>
      <w:numFmt w:val="decimal"/>
      <w:lvlText w:val="%1.%2.%3."/>
      <w:lvlJc w:val="left"/>
      <w:pPr>
        <w:ind w:left="1288"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15:restartNumberingAfterBreak="0">
    <w:nsid w:val="0C77594A"/>
    <w:multiLevelType w:val="multilevel"/>
    <w:tmpl w:val="D04A5EC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57F3E5D"/>
    <w:multiLevelType w:val="hybridMultilevel"/>
    <w:tmpl w:val="B3460A9A"/>
    <w:lvl w:ilvl="0" w:tplc="728CFFDE">
      <w:start w:val="1"/>
      <w:numFmt w:val="decimal"/>
      <w:lvlText w:val="%1)"/>
      <w:lvlJc w:val="left"/>
      <w:pPr>
        <w:ind w:left="502" w:hanging="360"/>
      </w:pPr>
      <w:rPr>
        <w:rFonts w:ascii="Cambria Math" w:eastAsiaTheme="minorHAnsi" w:hAnsi="Cambria Math" w:hint="default"/>
      </w:rPr>
    </w:lvl>
    <w:lvl w:ilvl="1" w:tplc="04250019" w:tentative="1">
      <w:start w:val="1"/>
      <w:numFmt w:val="lowerLetter"/>
      <w:lvlText w:val="%2."/>
      <w:lvlJc w:val="left"/>
      <w:pPr>
        <w:ind w:left="1222" w:hanging="360"/>
      </w:pPr>
    </w:lvl>
    <w:lvl w:ilvl="2" w:tplc="0425001B" w:tentative="1">
      <w:start w:val="1"/>
      <w:numFmt w:val="lowerRoman"/>
      <w:lvlText w:val="%3."/>
      <w:lvlJc w:val="right"/>
      <w:pPr>
        <w:ind w:left="1942" w:hanging="180"/>
      </w:pPr>
    </w:lvl>
    <w:lvl w:ilvl="3" w:tplc="0425000F" w:tentative="1">
      <w:start w:val="1"/>
      <w:numFmt w:val="decimal"/>
      <w:lvlText w:val="%4."/>
      <w:lvlJc w:val="left"/>
      <w:pPr>
        <w:ind w:left="2662" w:hanging="360"/>
      </w:pPr>
    </w:lvl>
    <w:lvl w:ilvl="4" w:tplc="04250019" w:tentative="1">
      <w:start w:val="1"/>
      <w:numFmt w:val="lowerLetter"/>
      <w:lvlText w:val="%5."/>
      <w:lvlJc w:val="left"/>
      <w:pPr>
        <w:ind w:left="3382" w:hanging="360"/>
      </w:pPr>
    </w:lvl>
    <w:lvl w:ilvl="5" w:tplc="0425001B" w:tentative="1">
      <w:start w:val="1"/>
      <w:numFmt w:val="lowerRoman"/>
      <w:lvlText w:val="%6."/>
      <w:lvlJc w:val="right"/>
      <w:pPr>
        <w:ind w:left="4102" w:hanging="180"/>
      </w:pPr>
    </w:lvl>
    <w:lvl w:ilvl="6" w:tplc="0425000F" w:tentative="1">
      <w:start w:val="1"/>
      <w:numFmt w:val="decimal"/>
      <w:lvlText w:val="%7."/>
      <w:lvlJc w:val="left"/>
      <w:pPr>
        <w:ind w:left="4822" w:hanging="360"/>
      </w:pPr>
    </w:lvl>
    <w:lvl w:ilvl="7" w:tplc="04250019" w:tentative="1">
      <w:start w:val="1"/>
      <w:numFmt w:val="lowerLetter"/>
      <w:lvlText w:val="%8."/>
      <w:lvlJc w:val="left"/>
      <w:pPr>
        <w:ind w:left="5542" w:hanging="360"/>
      </w:pPr>
    </w:lvl>
    <w:lvl w:ilvl="8" w:tplc="0425001B" w:tentative="1">
      <w:start w:val="1"/>
      <w:numFmt w:val="lowerRoman"/>
      <w:lvlText w:val="%9."/>
      <w:lvlJc w:val="right"/>
      <w:pPr>
        <w:ind w:left="6262" w:hanging="180"/>
      </w:pPr>
    </w:lvl>
  </w:abstractNum>
  <w:abstractNum w:abstractNumId="4" w15:restartNumberingAfterBreak="0">
    <w:nsid w:val="342F207F"/>
    <w:multiLevelType w:val="multilevel"/>
    <w:tmpl w:val="8E8C22E8"/>
    <w:lvl w:ilvl="0">
      <w:start w:val="3"/>
      <w:numFmt w:val="decimal"/>
      <w:lvlText w:val="%1."/>
      <w:lvlJc w:val="left"/>
      <w:pPr>
        <w:ind w:left="660" w:hanging="660"/>
      </w:pPr>
      <w:rPr>
        <w:rFonts w:hint="default"/>
      </w:rPr>
    </w:lvl>
    <w:lvl w:ilvl="1">
      <w:start w:val="10"/>
      <w:numFmt w:val="decimal"/>
      <w:lvlText w:val="%1.%2."/>
      <w:lvlJc w:val="left"/>
      <w:pPr>
        <w:ind w:left="944" w:hanging="660"/>
      </w:pPr>
      <w:rPr>
        <w:rFonts w:hint="default"/>
      </w:rPr>
    </w:lvl>
    <w:lvl w:ilvl="2">
      <w:start w:val="1"/>
      <w:numFmt w:val="decimal"/>
      <w:lvlText w:val="%1.%2.%3."/>
      <w:lvlJc w:val="left"/>
      <w:pPr>
        <w:ind w:left="1288" w:hanging="720"/>
      </w:pPr>
      <w:rPr>
        <w:rFonts w:hint="default"/>
        <w:b/>
        <w:bCs/>
      </w:rPr>
    </w:lvl>
    <w:lvl w:ilvl="3">
      <w:start w:val="1"/>
      <w:numFmt w:val="decimal"/>
      <w:lvlText w:val="%1.%2.%3.%4."/>
      <w:lvlJc w:val="left"/>
      <w:pPr>
        <w:ind w:left="1572" w:hanging="720"/>
      </w:pPr>
      <w:rPr>
        <w:rFonts w:hint="default"/>
        <w:b/>
        <w:bCs/>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15:restartNumberingAfterBreak="0">
    <w:nsid w:val="3E383399"/>
    <w:multiLevelType w:val="hybridMultilevel"/>
    <w:tmpl w:val="7EC6D582"/>
    <w:lvl w:ilvl="0" w:tplc="08283F3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0CC09DA"/>
    <w:multiLevelType w:val="hybridMultilevel"/>
    <w:tmpl w:val="8326F14A"/>
    <w:lvl w:ilvl="0" w:tplc="503A3B2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98C45CD"/>
    <w:multiLevelType w:val="hybridMultilevel"/>
    <w:tmpl w:val="C40486EE"/>
    <w:lvl w:ilvl="0" w:tplc="5DACF63A">
      <w:start w:val="1"/>
      <w:numFmt w:val="decimal"/>
      <w:lvlText w:val="%1)"/>
      <w:lvlJc w:val="left"/>
      <w:pPr>
        <w:ind w:left="1069" w:hanging="360"/>
      </w:pPr>
      <w:rPr>
        <w:rFonts w:hint="default"/>
      </w:rPr>
    </w:lvl>
    <w:lvl w:ilvl="1" w:tplc="04250019" w:tentative="1">
      <w:start w:val="1"/>
      <w:numFmt w:val="lowerLetter"/>
      <w:lvlText w:val="%2."/>
      <w:lvlJc w:val="left"/>
      <w:pPr>
        <w:ind w:left="1789" w:hanging="360"/>
      </w:p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8" w15:restartNumberingAfterBreak="0">
    <w:nsid w:val="4E247CB1"/>
    <w:multiLevelType w:val="multilevel"/>
    <w:tmpl w:val="BA68B8B8"/>
    <w:lvl w:ilvl="0">
      <w:start w:val="1"/>
      <w:numFmt w:val="decimal"/>
      <w:lvlText w:val="%1."/>
      <w:lvlJc w:val="left"/>
      <w:pPr>
        <w:ind w:left="420" w:hanging="420"/>
      </w:pPr>
      <w:rPr>
        <w:rFonts w:hint="default"/>
        <w:i w:val="0"/>
      </w:rPr>
    </w:lvl>
    <w:lvl w:ilvl="1">
      <w:start w:val="1"/>
      <w:numFmt w:val="decimal"/>
      <w:lvlText w:val="%1.%2."/>
      <w:lvlJc w:val="left"/>
      <w:pPr>
        <w:ind w:left="420" w:hanging="42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9" w15:restartNumberingAfterBreak="0">
    <w:nsid w:val="52FC5F56"/>
    <w:multiLevelType w:val="hybridMultilevel"/>
    <w:tmpl w:val="48DA1F26"/>
    <w:lvl w:ilvl="0" w:tplc="79788264">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5090B68"/>
    <w:multiLevelType w:val="multilevel"/>
    <w:tmpl w:val="786AFD6C"/>
    <w:lvl w:ilvl="0">
      <w:start w:val="3"/>
      <w:numFmt w:val="decimal"/>
      <w:lvlText w:val="%1."/>
      <w:lvlJc w:val="left"/>
      <w:pPr>
        <w:ind w:left="840" w:hanging="840"/>
      </w:pPr>
      <w:rPr>
        <w:rFonts w:cs="Book Antiqua" w:hint="default"/>
      </w:rPr>
    </w:lvl>
    <w:lvl w:ilvl="1">
      <w:start w:val="10"/>
      <w:numFmt w:val="decimal"/>
      <w:lvlText w:val="%1.%2."/>
      <w:lvlJc w:val="left"/>
      <w:pPr>
        <w:ind w:left="1029" w:hanging="840"/>
      </w:pPr>
      <w:rPr>
        <w:rFonts w:cs="Book Antiqua" w:hint="default"/>
        <w:b/>
        <w:bCs/>
      </w:rPr>
    </w:lvl>
    <w:lvl w:ilvl="2">
      <w:start w:val="6"/>
      <w:numFmt w:val="decimal"/>
      <w:lvlText w:val="%1.%2.%3."/>
      <w:lvlJc w:val="left"/>
      <w:pPr>
        <w:ind w:left="1218" w:hanging="840"/>
      </w:pPr>
      <w:rPr>
        <w:rFonts w:cs="Book Antiqua" w:hint="default"/>
        <w:b/>
        <w:bCs/>
      </w:rPr>
    </w:lvl>
    <w:lvl w:ilvl="3">
      <w:start w:val="2"/>
      <w:numFmt w:val="decimal"/>
      <w:lvlText w:val="%1.%2.%3.%4."/>
      <w:lvlJc w:val="left"/>
      <w:pPr>
        <w:ind w:left="1407" w:hanging="840"/>
      </w:pPr>
      <w:rPr>
        <w:rFonts w:cs="Book Antiqua" w:hint="default"/>
      </w:rPr>
    </w:lvl>
    <w:lvl w:ilvl="4">
      <w:start w:val="1"/>
      <w:numFmt w:val="decimal"/>
      <w:lvlText w:val="%1.%2.%3.%4.%5."/>
      <w:lvlJc w:val="left"/>
      <w:pPr>
        <w:ind w:left="1836" w:hanging="1080"/>
      </w:pPr>
      <w:rPr>
        <w:rFonts w:cs="Book Antiqua" w:hint="default"/>
      </w:rPr>
    </w:lvl>
    <w:lvl w:ilvl="5">
      <w:start w:val="1"/>
      <w:numFmt w:val="decimal"/>
      <w:lvlText w:val="%1.%2.%3.%4.%5.%6."/>
      <w:lvlJc w:val="left"/>
      <w:pPr>
        <w:ind w:left="2025" w:hanging="1080"/>
      </w:pPr>
      <w:rPr>
        <w:rFonts w:cs="Book Antiqua" w:hint="default"/>
      </w:rPr>
    </w:lvl>
    <w:lvl w:ilvl="6">
      <w:start w:val="1"/>
      <w:numFmt w:val="decimal"/>
      <w:lvlText w:val="%1.%2.%3.%4.%5.%6.%7."/>
      <w:lvlJc w:val="left"/>
      <w:pPr>
        <w:ind w:left="2574" w:hanging="1440"/>
      </w:pPr>
      <w:rPr>
        <w:rFonts w:cs="Book Antiqua" w:hint="default"/>
      </w:rPr>
    </w:lvl>
    <w:lvl w:ilvl="7">
      <w:start w:val="1"/>
      <w:numFmt w:val="decimal"/>
      <w:lvlText w:val="%1.%2.%3.%4.%5.%6.%7.%8."/>
      <w:lvlJc w:val="left"/>
      <w:pPr>
        <w:ind w:left="2763" w:hanging="1440"/>
      </w:pPr>
      <w:rPr>
        <w:rFonts w:cs="Book Antiqua" w:hint="default"/>
      </w:rPr>
    </w:lvl>
    <w:lvl w:ilvl="8">
      <w:start w:val="1"/>
      <w:numFmt w:val="decimal"/>
      <w:lvlText w:val="%1.%2.%3.%4.%5.%6.%7.%8.%9."/>
      <w:lvlJc w:val="left"/>
      <w:pPr>
        <w:ind w:left="3312" w:hanging="1800"/>
      </w:pPr>
      <w:rPr>
        <w:rFonts w:cs="Book Antiqua" w:hint="default"/>
      </w:rPr>
    </w:lvl>
  </w:abstractNum>
  <w:abstractNum w:abstractNumId="11" w15:restartNumberingAfterBreak="0">
    <w:nsid w:val="55EC0D07"/>
    <w:multiLevelType w:val="multilevel"/>
    <w:tmpl w:val="BC98B2F8"/>
    <w:lvl w:ilvl="0">
      <w:start w:val="1"/>
      <w:numFmt w:val="decimal"/>
      <w:lvlText w:val="%1."/>
      <w:lvlJc w:val="left"/>
      <w:pPr>
        <w:ind w:left="360" w:hanging="360"/>
      </w:pPr>
    </w:lvl>
    <w:lvl w:ilvl="1">
      <w:start w:val="1"/>
      <w:numFmt w:val="decimal"/>
      <w:lvlText w:val="%1.%2."/>
      <w:lvlJc w:val="left"/>
      <w:pPr>
        <w:ind w:left="432" w:hanging="432"/>
      </w:pPr>
      <w:rPr>
        <w:b/>
        <w:bCs/>
        <w:i w:val="0"/>
        <w:iCs w:val="0"/>
        <w:color w:val="auto"/>
      </w:rPr>
    </w:lvl>
    <w:lvl w:ilvl="2">
      <w:start w:val="1"/>
      <w:numFmt w:val="decimal"/>
      <w:lvlText w:val="%1.%2.%3."/>
      <w:lvlJc w:val="left"/>
      <w:pPr>
        <w:ind w:left="1072" w:hanging="504"/>
      </w:pPr>
      <w:rPr>
        <w:b/>
        <w:bCs/>
        <w:i w:val="0"/>
        <w:iCs w:val="0"/>
        <w:color w:val="auto"/>
      </w:rPr>
    </w:lvl>
    <w:lvl w:ilvl="3">
      <w:start w:val="1"/>
      <w:numFmt w:val="decimal"/>
      <w:lvlText w:val="%1.%2.%3.%4."/>
      <w:lvlJc w:val="left"/>
      <w:pPr>
        <w:ind w:left="648" w:hanging="648"/>
      </w:pPr>
      <w:rPr>
        <w:b/>
        <w:bCs/>
        <w:i w:val="0"/>
        <w:iCs w:val="0"/>
        <w:strike w:val="0"/>
      </w:rPr>
    </w:lvl>
    <w:lvl w:ilvl="4">
      <w:start w:val="1"/>
      <w:numFmt w:val="decimal"/>
      <w:lvlText w:val="%1.%2.%3.%4.%5."/>
      <w:lvlJc w:val="left"/>
      <w:pPr>
        <w:ind w:left="2232" w:hanging="792"/>
      </w:pPr>
      <w:rPr>
        <w:b/>
        <w:bCs/>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D1A6A27"/>
    <w:multiLevelType w:val="multilevel"/>
    <w:tmpl w:val="910051CC"/>
    <w:lvl w:ilvl="0">
      <w:start w:val="1"/>
      <w:numFmt w:val="decimal"/>
      <w:lvlText w:val="%1."/>
      <w:lvlJc w:val="left"/>
      <w:rPr>
        <w:rFonts w:ascii="Book Antiqua" w:hAnsi="Book Antiqua" w:cs="Book Antiqua" w:hint="default"/>
        <w:b/>
        <w:bCs/>
        <w:sz w:val="24"/>
        <w:szCs w:val="24"/>
      </w:rPr>
    </w:lvl>
    <w:lvl w:ilvl="1">
      <w:start w:val="1"/>
      <w:numFmt w:val="decimal"/>
      <w:lvlText w:val="%1.%2."/>
      <w:lvlJc w:val="left"/>
      <w:rPr>
        <w:rFonts w:ascii="Book Antiqua" w:hAnsi="Book Antiqua" w:cs="Book Antiqua"/>
        <w:b/>
        <w:bCs/>
        <w:sz w:val="24"/>
        <w:szCs w:val="24"/>
      </w:rPr>
    </w:lvl>
    <w:lvl w:ilvl="2">
      <w:start w:val="1"/>
      <w:numFmt w:val="decimal"/>
      <w:lvlText w:val="%1.%2.%3."/>
      <w:lvlJc w:val="left"/>
      <w:rPr>
        <w:rFonts w:ascii="Book Antiqua" w:hAnsi="Book Antiqua" w:cs="Book Antiqua" w:hint="default"/>
        <w:b/>
        <w:bCs/>
        <w:sz w:val="24"/>
        <w:szCs w:val="24"/>
      </w:rPr>
    </w:lvl>
    <w:lvl w:ilvl="3">
      <w:start w:val="1"/>
      <w:numFmt w:val="decimal"/>
      <w:lvlText w:val="%1.%2.%3.%4."/>
      <w:lvlJc w:val="left"/>
      <w:rPr>
        <w:b/>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 w15:restartNumberingAfterBreak="0">
    <w:nsid w:val="64A141F1"/>
    <w:multiLevelType w:val="hybridMultilevel"/>
    <w:tmpl w:val="EB1E6A1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4" w15:restartNumberingAfterBreak="0">
    <w:nsid w:val="72CE1BB4"/>
    <w:multiLevelType w:val="multilevel"/>
    <w:tmpl w:val="45202E48"/>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58B1989"/>
    <w:multiLevelType w:val="multilevel"/>
    <w:tmpl w:val="2EC492BA"/>
    <w:lvl w:ilvl="0">
      <w:start w:val="14"/>
      <w:numFmt w:val="upperRoman"/>
      <w:lvlText w:val="%1."/>
      <w:lvlJc w:val="left"/>
      <w:pPr>
        <w:ind w:left="502" w:hanging="360"/>
      </w:pPr>
      <w:rPr>
        <w:rFonts w:ascii="Arial" w:eastAsiaTheme="minorHAnsi" w:hAnsi="Arial" w:cstheme="minorBidi" w:hint="default"/>
        <w:b/>
        <w:bCs/>
      </w:rPr>
    </w:lvl>
    <w:lvl w:ilvl="1">
      <w:start w:val="1"/>
      <w:numFmt w:val="decimal"/>
      <w:isLgl/>
      <w:lvlText w:val="%1.%2."/>
      <w:lvlJc w:val="left"/>
      <w:pPr>
        <w:ind w:left="720" w:hanging="360"/>
      </w:pPr>
      <w:rPr>
        <w:rFonts w:hint="default"/>
        <w:b w:val="0"/>
        <w:bCs w:val="0"/>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F553374"/>
    <w:multiLevelType w:val="hybridMultilevel"/>
    <w:tmpl w:val="46F495F0"/>
    <w:lvl w:ilvl="0" w:tplc="C58AF774">
      <w:start w:val="1"/>
      <w:numFmt w:val="decimal"/>
      <w:lvlText w:val="%1."/>
      <w:lvlJc w:val="left"/>
      <w:pPr>
        <w:ind w:left="1353" w:hanging="360"/>
      </w:pPr>
      <w:rPr>
        <w:rFonts w:hint="default"/>
        <w:u w:val="none"/>
      </w:rPr>
    </w:lvl>
    <w:lvl w:ilvl="1" w:tplc="04250019" w:tentative="1">
      <w:start w:val="1"/>
      <w:numFmt w:val="lowerLetter"/>
      <w:lvlText w:val="%2."/>
      <w:lvlJc w:val="left"/>
      <w:pPr>
        <w:ind w:left="2073" w:hanging="360"/>
      </w:pPr>
    </w:lvl>
    <w:lvl w:ilvl="2" w:tplc="0425001B" w:tentative="1">
      <w:start w:val="1"/>
      <w:numFmt w:val="lowerRoman"/>
      <w:lvlText w:val="%3."/>
      <w:lvlJc w:val="right"/>
      <w:pPr>
        <w:ind w:left="2793" w:hanging="180"/>
      </w:pPr>
    </w:lvl>
    <w:lvl w:ilvl="3" w:tplc="0425000F" w:tentative="1">
      <w:start w:val="1"/>
      <w:numFmt w:val="decimal"/>
      <w:lvlText w:val="%4."/>
      <w:lvlJc w:val="left"/>
      <w:pPr>
        <w:ind w:left="3513" w:hanging="360"/>
      </w:pPr>
    </w:lvl>
    <w:lvl w:ilvl="4" w:tplc="04250019" w:tentative="1">
      <w:start w:val="1"/>
      <w:numFmt w:val="lowerLetter"/>
      <w:lvlText w:val="%5."/>
      <w:lvlJc w:val="left"/>
      <w:pPr>
        <w:ind w:left="4233" w:hanging="360"/>
      </w:pPr>
    </w:lvl>
    <w:lvl w:ilvl="5" w:tplc="0425001B" w:tentative="1">
      <w:start w:val="1"/>
      <w:numFmt w:val="lowerRoman"/>
      <w:lvlText w:val="%6."/>
      <w:lvlJc w:val="right"/>
      <w:pPr>
        <w:ind w:left="4953" w:hanging="180"/>
      </w:pPr>
    </w:lvl>
    <w:lvl w:ilvl="6" w:tplc="0425000F" w:tentative="1">
      <w:start w:val="1"/>
      <w:numFmt w:val="decimal"/>
      <w:lvlText w:val="%7."/>
      <w:lvlJc w:val="left"/>
      <w:pPr>
        <w:ind w:left="5673" w:hanging="360"/>
      </w:pPr>
    </w:lvl>
    <w:lvl w:ilvl="7" w:tplc="04250019" w:tentative="1">
      <w:start w:val="1"/>
      <w:numFmt w:val="lowerLetter"/>
      <w:lvlText w:val="%8."/>
      <w:lvlJc w:val="left"/>
      <w:pPr>
        <w:ind w:left="6393" w:hanging="360"/>
      </w:pPr>
    </w:lvl>
    <w:lvl w:ilvl="8" w:tplc="0425001B" w:tentative="1">
      <w:start w:val="1"/>
      <w:numFmt w:val="lowerRoman"/>
      <w:lvlText w:val="%9."/>
      <w:lvlJc w:val="right"/>
      <w:pPr>
        <w:ind w:left="7113" w:hanging="180"/>
      </w:pPr>
    </w:lvl>
  </w:abstractNum>
  <w:abstractNum w:abstractNumId="17" w15:restartNumberingAfterBreak="0">
    <w:nsid w:val="7F802E3D"/>
    <w:multiLevelType w:val="multilevel"/>
    <w:tmpl w:val="67FA68CE"/>
    <w:lvl w:ilvl="0">
      <w:start w:val="1"/>
      <w:numFmt w:val="upperRoman"/>
      <w:lvlText w:val="%1."/>
      <w:lvlJc w:val="left"/>
      <w:pPr>
        <w:ind w:left="720" w:hanging="360"/>
      </w:pPr>
      <w:rPr>
        <w:rFonts w:ascii="Arial" w:eastAsiaTheme="minorHAnsi" w:hAnsi="Arial" w:cstheme="minorBidi"/>
        <w:b/>
        <w:bCs/>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246258935">
    <w:abstractNumId w:val="9"/>
  </w:num>
  <w:num w:numId="2" w16cid:durableId="578945346">
    <w:abstractNumId w:val="2"/>
  </w:num>
  <w:num w:numId="3" w16cid:durableId="1564367954">
    <w:abstractNumId w:val="0"/>
  </w:num>
  <w:num w:numId="4" w16cid:durableId="1430392915">
    <w:abstractNumId w:val="17"/>
  </w:num>
  <w:num w:numId="5" w16cid:durableId="13586993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79551307">
    <w:abstractNumId w:val="15"/>
  </w:num>
  <w:num w:numId="7" w16cid:durableId="152509720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35401774">
    <w:abstractNumId w:val="11"/>
  </w:num>
  <w:num w:numId="9" w16cid:durableId="616837172">
    <w:abstractNumId w:val="14"/>
  </w:num>
  <w:num w:numId="10" w16cid:durableId="169101989">
    <w:abstractNumId w:val="8"/>
  </w:num>
  <w:num w:numId="11" w16cid:durableId="1735812112">
    <w:abstractNumId w:val="5"/>
  </w:num>
  <w:num w:numId="12" w16cid:durableId="1040591632">
    <w:abstractNumId w:val="7"/>
  </w:num>
  <w:num w:numId="13" w16cid:durableId="2049405993">
    <w:abstractNumId w:val="6"/>
  </w:num>
  <w:num w:numId="14" w16cid:durableId="866455223">
    <w:abstractNumId w:val="3"/>
  </w:num>
  <w:num w:numId="15" w16cid:durableId="693922894">
    <w:abstractNumId w:val="16"/>
  </w:num>
  <w:num w:numId="16" w16cid:durableId="606278341">
    <w:abstractNumId w:val="13"/>
  </w:num>
  <w:num w:numId="17" w16cid:durableId="1205405544">
    <w:abstractNumId w:val="1"/>
  </w:num>
  <w:num w:numId="18" w16cid:durableId="112872061">
    <w:abstractNumId w:val="4"/>
  </w:num>
  <w:num w:numId="19" w16cid:durableId="1382555905">
    <w:abstractNumId w:val="10"/>
  </w:num>
  <w:num w:numId="20" w16cid:durableId="133918789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Tiina Vooro">
    <w15:presenceInfo w15:providerId="AD" w15:userId="S::Tiina.Vooro@maaamet.ee::b983e32d-d8e0-42bc-a231-2a8bcdbdfd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933"/>
    <w:rsid w:val="000149FD"/>
    <w:rsid w:val="00020F6C"/>
    <w:rsid w:val="00025221"/>
    <w:rsid w:val="00026C73"/>
    <w:rsid w:val="0003120B"/>
    <w:rsid w:val="00035052"/>
    <w:rsid w:val="00052E64"/>
    <w:rsid w:val="0005469A"/>
    <w:rsid w:val="00063F9F"/>
    <w:rsid w:val="00071B9D"/>
    <w:rsid w:val="000810FF"/>
    <w:rsid w:val="00081237"/>
    <w:rsid w:val="00083506"/>
    <w:rsid w:val="00083B1F"/>
    <w:rsid w:val="00090C78"/>
    <w:rsid w:val="0009315B"/>
    <w:rsid w:val="00095435"/>
    <w:rsid w:val="000A48E6"/>
    <w:rsid w:val="000C1D68"/>
    <w:rsid w:val="000C1F06"/>
    <w:rsid w:val="000C468D"/>
    <w:rsid w:val="000D1D09"/>
    <w:rsid w:val="000D4641"/>
    <w:rsid w:val="000D7831"/>
    <w:rsid w:val="000E090B"/>
    <w:rsid w:val="000E090D"/>
    <w:rsid w:val="000E09C0"/>
    <w:rsid w:val="000E39B4"/>
    <w:rsid w:val="000E4A35"/>
    <w:rsid w:val="000F22E2"/>
    <w:rsid w:val="000F4EB5"/>
    <w:rsid w:val="000F5024"/>
    <w:rsid w:val="000F556B"/>
    <w:rsid w:val="001004E7"/>
    <w:rsid w:val="00101A95"/>
    <w:rsid w:val="001038EC"/>
    <w:rsid w:val="0010724D"/>
    <w:rsid w:val="00107E9C"/>
    <w:rsid w:val="00115907"/>
    <w:rsid w:val="00116046"/>
    <w:rsid w:val="00124336"/>
    <w:rsid w:val="00126396"/>
    <w:rsid w:val="00127CD4"/>
    <w:rsid w:val="00132A30"/>
    <w:rsid w:val="0013601D"/>
    <w:rsid w:val="00154867"/>
    <w:rsid w:val="001566BB"/>
    <w:rsid w:val="0016483C"/>
    <w:rsid w:val="00166294"/>
    <w:rsid w:val="001715CF"/>
    <w:rsid w:val="00173FCC"/>
    <w:rsid w:val="00181704"/>
    <w:rsid w:val="00184BF9"/>
    <w:rsid w:val="00184C8B"/>
    <w:rsid w:val="00193F42"/>
    <w:rsid w:val="00197C1B"/>
    <w:rsid w:val="001A008F"/>
    <w:rsid w:val="001A2E92"/>
    <w:rsid w:val="001B2883"/>
    <w:rsid w:val="001B5C72"/>
    <w:rsid w:val="001C3BA2"/>
    <w:rsid w:val="001D24C6"/>
    <w:rsid w:val="001D27F1"/>
    <w:rsid w:val="001D4591"/>
    <w:rsid w:val="001F0B26"/>
    <w:rsid w:val="001F62ED"/>
    <w:rsid w:val="001F7B6B"/>
    <w:rsid w:val="00215242"/>
    <w:rsid w:val="00221D45"/>
    <w:rsid w:val="002276CA"/>
    <w:rsid w:val="00227C97"/>
    <w:rsid w:val="002307B9"/>
    <w:rsid w:val="002365E2"/>
    <w:rsid w:val="00245A6C"/>
    <w:rsid w:val="0025078C"/>
    <w:rsid w:val="00250C7A"/>
    <w:rsid w:val="00254CA1"/>
    <w:rsid w:val="00270869"/>
    <w:rsid w:val="00270D3B"/>
    <w:rsid w:val="00271E39"/>
    <w:rsid w:val="00277440"/>
    <w:rsid w:val="00282BFF"/>
    <w:rsid w:val="0029373F"/>
    <w:rsid w:val="0029422A"/>
    <w:rsid w:val="0029474D"/>
    <w:rsid w:val="002971F9"/>
    <w:rsid w:val="00297AB5"/>
    <w:rsid w:val="002A5248"/>
    <w:rsid w:val="002B2BCD"/>
    <w:rsid w:val="002C1626"/>
    <w:rsid w:val="002D1A1D"/>
    <w:rsid w:val="002D1D51"/>
    <w:rsid w:val="002D5A28"/>
    <w:rsid w:val="002E00E8"/>
    <w:rsid w:val="002E152B"/>
    <w:rsid w:val="002E421F"/>
    <w:rsid w:val="002E6BB8"/>
    <w:rsid w:val="002F59F1"/>
    <w:rsid w:val="002F6D0A"/>
    <w:rsid w:val="0030114D"/>
    <w:rsid w:val="003048DE"/>
    <w:rsid w:val="00316C64"/>
    <w:rsid w:val="0032113F"/>
    <w:rsid w:val="003251DC"/>
    <w:rsid w:val="00326203"/>
    <w:rsid w:val="0033106F"/>
    <w:rsid w:val="003315EB"/>
    <w:rsid w:val="0033554A"/>
    <w:rsid w:val="00336B8B"/>
    <w:rsid w:val="0036006F"/>
    <w:rsid w:val="0037191D"/>
    <w:rsid w:val="00375EA4"/>
    <w:rsid w:val="00377215"/>
    <w:rsid w:val="00377D41"/>
    <w:rsid w:val="00380CD2"/>
    <w:rsid w:val="00380F15"/>
    <w:rsid w:val="003867F4"/>
    <w:rsid w:val="00393327"/>
    <w:rsid w:val="003943C0"/>
    <w:rsid w:val="003A6FAD"/>
    <w:rsid w:val="003B06D3"/>
    <w:rsid w:val="003B5C02"/>
    <w:rsid w:val="003B63F6"/>
    <w:rsid w:val="003C7F6C"/>
    <w:rsid w:val="003D33D6"/>
    <w:rsid w:val="003D4522"/>
    <w:rsid w:val="003E293B"/>
    <w:rsid w:val="003E5521"/>
    <w:rsid w:val="003F11FF"/>
    <w:rsid w:val="003F49FD"/>
    <w:rsid w:val="003F5689"/>
    <w:rsid w:val="003F57D6"/>
    <w:rsid w:val="00404BC6"/>
    <w:rsid w:val="00405A3B"/>
    <w:rsid w:val="00426873"/>
    <w:rsid w:val="00431E95"/>
    <w:rsid w:val="00436629"/>
    <w:rsid w:val="0043679F"/>
    <w:rsid w:val="0044281F"/>
    <w:rsid w:val="00451462"/>
    <w:rsid w:val="004647E3"/>
    <w:rsid w:val="00465504"/>
    <w:rsid w:val="0047202E"/>
    <w:rsid w:val="00473FFD"/>
    <w:rsid w:val="00474525"/>
    <w:rsid w:val="0047682B"/>
    <w:rsid w:val="00477BCA"/>
    <w:rsid w:val="004863B0"/>
    <w:rsid w:val="00496AD9"/>
    <w:rsid w:val="004A05B4"/>
    <w:rsid w:val="004A5DC1"/>
    <w:rsid w:val="004B6E0B"/>
    <w:rsid w:val="004C058E"/>
    <w:rsid w:val="004C6E5C"/>
    <w:rsid w:val="004E4C56"/>
    <w:rsid w:val="004E5554"/>
    <w:rsid w:val="00502C33"/>
    <w:rsid w:val="00507104"/>
    <w:rsid w:val="005105F0"/>
    <w:rsid w:val="005139A8"/>
    <w:rsid w:val="00521252"/>
    <w:rsid w:val="00522933"/>
    <w:rsid w:val="005346F4"/>
    <w:rsid w:val="005370DC"/>
    <w:rsid w:val="005376E9"/>
    <w:rsid w:val="00552E77"/>
    <w:rsid w:val="00554239"/>
    <w:rsid w:val="0056122A"/>
    <w:rsid w:val="00562BA3"/>
    <w:rsid w:val="00570C4B"/>
    <w:rsid w:val="00573983"/>
    <w:rsid w:val="0058556C"/>
    <w:rsid w:val="00596EA6"/>
    <w:rsid w:val="005B251F"/>
    <w:rsid w:val="005B6453"/>
    <w:rsid w:val="005B6F4A"/>
    <w:rsid w:val="005C534B"/>
    <w:rsid w:val="005E0B96"/>
    <w:rsid w:val="005E198B"/>
    <w:rsid w:val="005E2F96"/>
    <w:rsid w:val="005E3DBE"/>
    <w:rsid w:val="005E6BAC"/>
    <w:rsid w:val="005F1B39"/>
    <w:rsid w:val="005F5AF7"/>
    <w:rsid w:val="005F63E9"/>
    <w:rsid w:val="005F739D"/>
    <w:rsid w:val="005F756B"/>
    <w:rsid w:val="0061568E"/>
    <w:rsid w:val="006168DC"/>
    <w:rsid w:val="00625F54"/>
    <w:rsid w:val="006362EE"/>
    <w:rsid w:val="00647C50"/>
    <w:rsid w:val="006547DF"/>
    <w:rsid w:val="006555E9"/>
    <w:rsid w:val="00670B6E"/>
    <w:rsid w:val="006716A6"/>
    <w:rsid w:val="00671954"/>
    <w:rsid w:val="006757B9"/>
    <w:rsid w:val="0067655B"/>
    <w:rsid w:val="00676D37"/>
    <w:rsid w:val="00681129"/>
    <w:rsid w:val="00684037"/>
    <w:rsid w:val="006879A8"/>
    <w:rsid w:val="006942F7"/>
    <w:rsid w:val="006A1811"/>
    <w:rsid w:val="006B2A31"/>
    <w:rsid w:val="006B460F"/>
    <w:rsid w:val="006B4BDE"/>
    <w:rsid w:val="006B51E1"/>
    <w:rsid w:val="006C1A41"/>
    <w:rsid w:val="006C5236"/>
    <w:rsid w:val="006D2105"/>
    <w:rsid w:val="006D2A77"/>
    <w:rsid w:val="006D733D"/>
    <w:rsid w:val="006F5924"/>
    <w:rsid w:val="006F745E"/>
    <w:rsid w:val="00701FD3"/>
    <w:rsid w:val="00710DBB"/>
    <w:rsid w:val="007119C4"/>
    <w:rsid w:val="00712B93"/>
    <w:rsid w:val="00714DFB"/>
    <w:rsid w:val="00735EFA"/>
    <w:rsid w:val="00737109"/>
    <w:rsid w:val="00744CEA"/>
    <w:rsid w:val="007467A9"/>
    <w:rsid w:val="0075007F"/>
    <w:rsid w:val="00757410"/>
    <w:rsid w:val="00765A28"/>
    <w:rsid w:val="00770EFC"/>
    <w:rsid w:val="00772056"/>
    <w:rsid w:val="00772EBF"/>
    <w:rsid w:val="007730F6"/>
    <w:rsid w:val="00783045"/>
    <w:rsid w:val="00785363"/>
    <w:rsid w:val="007900F9"/>
    <w:rsid w:val="00791163"/>
    <w:rsid w:val="00793AD7"/>
    <w:rsid w:val="00796E75"/>
    <w:rsid w:val="0079763C"/>
    <w:rsid w:val="007A4E4C"/>
    <w:rsid w:val="007A7302"/>
    <w:rsid w:val="007B1D48"/>
    <w:rsid w:val="007B5DA6"/>
    <w:rsid w:val="007C4277"/>
    <w:rsid w:val="007C4EAA"/>
    <w:rsid w:val="007C6706"/>
    <w:rsid w:val="007D4116"/>
    <w:rsid w:val="007D7CDB"/>
    <w:rsid w:val="007E5E4D"/>
    <w:rsid w:val="007F0C29"/>
    <w:rsid w:val="007F35F4"/>
    <w:rsid w:val="007F583F"/>
    <w:rsid w:val="00800DA5"/>
    <w:rsid w:val="008024F6"/>
    <w:rsid w:val="00806A45"/>
    <w:rsid w:val="00820266"/>
    <w:rsid w:val="0082113C"/>
    <w:rsid w:val="00830E01"/>
    <w:rsid w:val="008355F2"/>
    <w:rsid w:val="0083590A"/>
    <w:rsid w:val="00835D8E"/>
    <w:rsid w:val="00836B9F"/>
    <w:rsid w:val="00856233"/>
    <w:rsid w:val="00860CF6"/>
    <w:rsid w:val="00872D33"/>
    <w:rsid w:val="00882AF1"/>
    <w:rsid w:val="008832DB"/>
    <w:rsid w:val="00884177"/>
    <w:rsid w:val="00887C32"/>
    <w:rsid w:val="00892562"/>
    <w:rsid w:val="0089381F"/>
    <w:rsid w:val="008A0054"/>
    <w:rsid w:val="008A0647"/>
    <w:rsid w:val="008A22E0"/>
    <w:rsid w:val="008A2ABD"/>
    <w:rsid w:val="008B166C"/>
    <w:rsid w:val="008B584C"/>
    <w:rsid w:val="008C43B1"/>
    <w:rsid w:val="008C62E2"/>
    <w:rsid w:val="008D6ECF"/>
    <w:rsid w:val="008E2912"/>
    <w:rsid w:val="008E78D7"/>
    <w:rsid w:val="008F0B77"/>
    <w:rsid w:val="00906665"/>
    <w:rsid w:val="00911366"/>
    <w:rsid w:val="00913EE8"/>
    <w:rsid w:val="00914B73"/>
    <w:rsid w:val="00931357"/>
    <w:rsid w:val="00935A38"/>
    <w:rsid w:val="0093749C"/>
    <w:rsid w:val="009418B2"/>
    <w:rsid w:val="00951A2E"/>
    <w:rsid w:val="00951BF8"/>
    <w:rsid w:val="00955209"/>
    <w:rsid w:val="009753FA"/>
    <w:rsid w:val="009816DD"/>
    <w:rsid w:val="00984F9A"/>
    <w:rsid w:val="00991177"/>
    <w:rsid w:val="0099582F"/>
    <w:rsid w:val="009A0679"/>
    <w:rsid w:val="009A3A0F"/>
    <w:rsid w:val="009B406A"/>
    <w:rsid w:val="009C4746"/>
    <w:rsid w:val="009C78A7"/>
    <w:rsid w:val="009D728A"/>
    <w:rsid w:val="009E41FF"/>
    <w:rsid w:val="009F0EFF"/>
    <w:rsid w:val="009F21E5"/>
    <w:rsid w:val="00A010DA"/>
    <w:rsid w:val="00A04C52"/>
    <w:rsid w:val="00A07A1E"/>
    <w:rsid w:val="00A202AC"/>
    <w:rsid w:val="00A2068A"/>
    <w:rsid w:val="00A213A5"/>
    <w:rsid w:val="00A22F55"/>
    <w:rsid w:val="00A2364B"/>
    <w:rsid w:val="00A23F1A"/>
    <w:rsid w:val="00A3176B"/>
    <w:rsid w:val="00A336B3"/>
    <w:rsid w:val="00A45854"/>
    <w:rsid w:val="00A64153"/>
    <w:rsid w:val="00A66DB1"/>
    <w:rsid w:val="00A679E4"/>
    <w:rsid w:val="00A704A0"/>
    <w:rsid w:val="00A8003F"/>
    <w:rsid w:val="00A81C77"/>
    <w:rsid w:val="00A8595F"/>
    <w:rsid w:val="00A8621C"/>
    <w:rsid w:val="00A92466"/>
    <w:rsid w:val="00AA13D6"/>
    <w:rsid w:val="00AA1DE7"/>
    <w:rsid w:val="00AA752B"/>
    <w:rsid w:val="00AB0F79"/>
    <w:rsid w:val="00AB3A5C"/>
    <w:rsid w:val="00AB3E7C"/>
    <w:rsid w:val="00AC3BDA"/>
    <w:rsid w:val="00AC452D"/>
    <w:rsid w:val="00AC523A"/>
    <w:rsid w:val="00AC7BC9"/>
    <w:rsid w:val="00AD6035"/>
    <w:rsid w:val="00AE2A9A"/>
    <w:rsid w:val="00AF08D3"/>
    <w:rsid w:val="00AF092A"/>
    <w:rsid w:val="00AF5DDF"/>
    <w:rsid w:val="00B03016"/>
    <w:rsid w:val="00B05514"/>
    <w:rsid w:val="00B055C1"/>
    <w:rsid w:val="00B073D5"/>
    <w:rsid w:val="00B23AC0"/>
    <w:rsid w:val="00B313E1"/>
    <w:rsid w:val="00B3735C"/>
    <w:rsid w:val="00B44582"/>
    <w:rsid w:val="00B566E8"/>
    <w:rsid w:val="00B57C3F"/>
    <w:rsid w:val="00B61096"/>
    <w:rsid w:val="00B614E4"/>
    <w:rsid w:val="00B675F6"/>
    <w:rsid w:val="00B8045E"/>
    <w:rsid w:val="00B80683"/>
    <w:rsid w:val="00B82381"/>
    <w:rsid w:val="00B82AA6"/>
    <w:rsid w:val="00B933E3"/>
    <w:rsid w:val="00B95B95"/>
    <w:rsid w:val="00B972B7"/>
    <w:rsid w:val="00B97E76"/>
    <w:rsid w:val="00BA3206"/>
    <w:rsid w:val="00BA40E8"/>
    <w:rsid w:val="00BA49A7"/>
    <w:rsid w:val="00BA6928"/>
    <w:rsid w:val="00BB062B"/>
    <w:rsid w:val="00BB369B"/>
    <w:rsid w:val="00BC1387"/>
    <w:rsid w:val="00BC2A82"/>
    <w:rsid w:val="00BC6D32"/>
    <w:rsid w:val="00BD27F9"/>
    <w:rsid w:val="00BD2ECB"/>
    <w:rsid w:val="00BE3851"/>
    <w:rsid w:val="00BE55AE"/>
    <w:rsid w:val="00BE64ED"/>
    <w:rsid w:val="00BE67B1"/>
    <w:rsid w:val="00C04DE1"/>
    <w:rsid w:val="00C14E1D"/>
    <w:rsid w:val="00C30163"/>
    <w:rsid w:val="00C34F0F"/>
    <w:rsid w:val="00C4313E"/>
    <w:rsid w:val="00C44F27"/>
    <w:rsid w:val="00C54A2A"/>
    <w:rsid w:val="00C60060"/>
    <w:rsid w:val="00C60E1B"/>
    <w:rsid w:val="00C66EC6"/>
    <w:rsid w:val="00C83464"/>
    <w:rsid w:val="00C94473"/>
    <w:rsid w:val="00CA0C00"/>
    <w:rsid w:val="00CC04E0"/>
    <w:rsid w:val="00CC08DD"/>
    <w:rsid w:val="00CC11DA"/>
    <w:rsid w:val="00CC14BF"/>
    <w:rsid w:val="00CC3E19"/>
    <w:rsid w:val="00CC7350"/>
    <w:rsid w:val="00CD6D73"/>
    <w:rsid w:val="00CE2A8C"/>
    <w:rsid w:val="00CE3F30"/>
    <w:rsid w:val="00CE65F8"/>
    <w:rsid w:val="00CE7C85"/>
    <w:rsid w:val="00D02941"/>
    <w:rsid w:val="00D07088"/>
    <w:rsid w:val="00D1166D"/>
    <w:rsid w:val="00D141CA"/>
    <w:rsid w:val="00D14F8F"/>
    <w:rsid w:val="00D218FE"/>
    <w:rsid w:val="00D2215C"/>
    <w:rsid w:val="00D22194"/>
    <w:rsid w:val="00D378AB"/>
    <w:rsid w:val="00D5077E"/>
    <w:rsid w:val="00D52E5C"/>
    <w:rsid w:val="00D5374F"/>
    <w:rsid w:val="00D57823"/>
    <w:rsid w:val="00D62B4B"/>
    <w:rsid w:val="00D639D1"/>
    <w:rsid w:val="00D63C0D"/>
    <w:rsid w:val="00D66AD7"/>
    <w:rsid w:val="00D73888"/>
    <w:rsid w:val="00D874D9"/>
    <w:rsid w:val="00D9052A"/>
    <w:rsid w:val="00D91544"/>
    <w:rsid w:val="00D959CC"/>
    <w:rsid w:val="00DA6EE7"/>
    <w:rsid w:val="00DB1FBF"/>
    <w:rsid w:val="00DB52F3"/>
    <w:rsid w:val="00DB6ABB"/>
    <w:rsid w:val="00DC6308"/>
    <w:rsid w:val="00DD06A1"/>
    <w:rsid w:val="00DD22D8"/>
    <w:rsid w:val="00DD5779"/>
    <w:rsid w:val="00DE00A0"/>
    <w:rsid w:val="00DE452D"/>
    <w:rsid w:val="00DE7AFE"/>
    <w:rsid w:val="00DF22F0"/>
    <w:rsid w:val="00DF238E"/>
    <w:rsid w:val="00DF5C8B"/>
    <w:rsid w:val="00DF7B8F"/>
    <w:rsid w:val="00E04147"/>
    <w:rsid w:val="00E13558"/>
    <w:rsid w:val="00E14981"/>
    <w:rsid w:val="00E237DA"/>
    <w:rsid w:val="00E3035D"/>
    <w:rsid w:val="00E41D8C"/>
    <w:rsid w:val="00E42620"/>
    <w:rsid w:val="00E52B3E"/>
    <w:rsid w:val="00E56BD8"/>
    <w:rsid w:val="00E57D74"/>
    <w:rsid w:val="00E601B3"/>
    <w:rsid w:val="00E61849"/>
    <w:rsid w:val="00E76423"/>
    <w:rsid w:val="00E76C9E"/>
    <w:rsid w:val="00E76EEF"/>
    <w:rsid w:val="00E81FA5"/>
    <w:rsid w:val="00E84673"/>
    <w:rsid w:val="00E84958"/>
    <w:rsid w:val="00E84A52"/>
    <w:rsid w:val="00E866C1"/>
    <w:rsid w:val="00E86973"/>
    <w:rsid w:val="00E90947"/>
    <w:rsid w:val="00EA323F"/>
    <w:rsid w:val="00EB0D4B"/>
    <w:rsid w:val="00EB243A"/>
    <w:rsid w:val="00EB3AC0"/>
    <w:rsid w:val="00EC01CB"/>
    <w:rsid w:val="00ED1FAC"/>
    <w:rsid w:val="00ED33C3"/>
    <w:rsid w:val="00EE03CE"/>
    <w:rsid w:val="00EE109A"/>
    <w:rsid w:val="00EE150A"/>
    <w:rsid w:val="00EE3A49"/>
    <w:rsid w:val="00EE5518"/>
    <w:rsid w:val="00EF3ADB"/>
    <w:rsid w:val="00EF6737"/>
    <w:rsid w:val="00EF6F13"/>
    <w:rsid w:val="00EF747B"/>
    <w:rsid w:val="00F00FD8"/>
    <w:rsid w:val="00F01593"/>
    <w:rsid w:val="00F01E50"/>
    <w:rsid w:val="00F104FF"/>
    <w:rsid w:val="00F211FF"/>
    <w:rsid w:val="00F32EF6"/>
    <w:rsid w:val="00F35A51"/>
    <w:rsid w:val="00F36E94"/>
    <w:rsid w:val="00F45D9D"/>
    <w:rsid w:val="00F549FA"/>
    <w:rsid w:val="00F567EF"/>
    <w:rsid w:val="00F5717B"/>
    <w:rsid w:val="00F6339D"/>
    <w:rsid w:val="00F65D7D"/>
    <w:rsid w:val="00F67701"/>
    <w:rsid w:val="00F7259F"/>
    <w:rsid w:val="00F730B4"/>
    <w:rsid w:val="00F7587B"/>
    <w:rsid w:val="00F77C87"/>
    <w:rsid w:val="00F8606B"/>
    <w:rsid w:val="00F919CC"/>
    <w:rsid w:val="00F9297A"/>
    <w:rsid w:val="00F93159"/>
    <w:rsid w:val="00FA1518"/>
    <w:rsid w:val="00FA567B"/>
    <w:rsid w:val="00FA64EC"/>
    <w:rsid w:val="00FA7DCA"/>
    <w:rsid w:val="00FB0748"/>
    <w:rsid w:val="00FB3A10"/>
    <w:rsid w:val="00FC0AB3"/>
    <w:rsid w:val="00FC4169"/>
    <w:rsid w:val="00FC4A86"/>
    <w:rsid w:val="00FD03F1"/>
    <w:rsid w:val="00FD3956"/>
    <w:rsid w:val="00FD4F5B"/>
    <w:rsid w:val="00FD651C"/>
    <w:rsid w:val="00FF34CF"/>
    <w:rsid w:val="00FF3DD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9F826"/>
  <w15:chartTrackingRefBased/>
  <w15:docId w15:val="{ED58C367-9381-4D99-88E0-139651E65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kern w:val="2"/>
        <w:sz w:val="24"/>
        <w:szCs w:val="22"/>
        <w:lang w:val="et-EE" w:eastAsia="en-US" w:bidi="ar-SA"/>
        <w14:ligatures w14:val="standardContextual"/>
      </w:rPr>
    </w:rPrDefault>
    <w:pPrDefault>
      <w:pPr>
        <w:spacing w:after="120"/>
        <w:ind w:left="851" w:hanging="85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52293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52293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522933"/>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522933"/>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522933"/>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522933"/>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522933"/>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522933"/>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522933"/>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522933"/>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522933"/>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522933"/>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522933"/>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522933"/>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522933"/>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522933"/>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522933"/>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522933"/>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522933"/>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522933"/>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522933"/>
    <w:pPr>
      <w:numPr>
        <w:ilvl w:val="1"/>
      </w:numPr>
      <w:spacing w:after="160"/>
      <w:ind w:left="357" w:hanging="357"/>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522933"/>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522933"/>
    <w:pPr>
      <w:spacing w:before="160" w:after="160"/>
      <w:jc w:val="center"/>
    </w:pPr>
    <w:rPr>
      <w:i/>
      <w:iCs/>
      <w:color w:val="404040" w:themeColor="text1" w:themeTint="BF"/>
    </w:rPr>
  </w:style>
  <w:style w:type="character" w:customStyle="1" w:styleId="TsitaatMrk">
    <w:name w:val="Tsitaat Märk"/>
    <w:basedOn w:val="Liguvaikefont"/>
    <w:link w:val="Tsitaat"/>
    <w:uiPriority w:val="29"/>
    <w:rsid w:val="00522933"/>
    <w:rPr>
      <w:i/>
      <w:iCs/>
      <w:color w:val="404040" w:themeColor="text1" w:themeTint="BF"/>
    </w:rPr>
  </w:style>
  <w:style w:type="paragraph" w:styleId="Loendilik">
    <w:name w:val="List Paragraph"/>
    <w:basedOn w:val="Normaallaad"/>
    <w:uiPriority w:val="34"/>
    <w:qFormat/>
    <w:rsid w:val="00522933"/>
    <w:pPr>
      <w:ind w:left="720"/>
      <w:contextualSpacing/>
    </w:pPr>
  </w:style>
  <w:style w:type="character" w:styleId="Selgeltmrgatavrhutus">
    <w:name w:val="Intense Emphasis"/>
    <w:basedOn w:val="Liguvaikefont"/>
    <w:uiPriority w:val="21"/>
    <w:qFormat/>
    <w:rsid w:val="00522933"/>
    <w:rPr>
      <w:i/>
      <w:iCs/>
      <w:color w:val="0F4761" w:themeColor="accent1" w:themeShade="BF"/>
    </w:rPr>
  </w:style>
  <w:style w:type="paragraph" w:styleId="Selgeltmrgatavtsitaat">
    <w:name w:val="Intense Quote"/>
    <w:basedOn w:val="Normaallaad"/>
    <w:next w:val="Normaallaad"/>
    <w:link w:val="SelgeltmrgatavtsitaatMrk"/>
    <w:uiPriority w:val="30"/>
    <w:qFormat/>
    <w:rsid w:val="0052293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522933"/>
    <w:rPr>
      <w:i/>
      <w:iCs/>
      <w:color w:val="0F4761" w:themeColor="accent1" w:themeShade="BF"/>
    </w:rPr>
  </w:style>
  <w:style w:type="character" w:styleId="Selgeltmrgatavviide">
    <w:name w:val="Intense Reference"/>
    <w:basedOn w:val="Liguvaikefont"/>
    <w:uiPriority w:val="32"/>
    <w:qFormat/>
    <w:rsid w:val="00522933"/>
    <w:rPr>
      <w:b/>
      <w:bCs/>
      <w:smallCaps/>
      <w:color w:val="0F4761" w:themeColor="accent1" w:themeShade="BF"/>
      <w:spacing w:val="5"/>
    </w:rPr>
  </w:style>
  <w:style w:type="character" w:styleId="Kommentaariviide">
    <w:name w:val="annotation reference"/>
    <w:basedOn w:val="Liguvaikefont"/>
    <w:uiPriority w:val="99"/>
    <w:semiHidden/>
    <w:unhideWhenUsed/>
    <w:rsid w:val="00405A3B"/>
    <w:rPr>
      <w:sz w:val="16"/>
      <w:szCs w:val="16"/>
    </w:rPr>
  </w:style>
  <w:style w:type="paragraph" w:styleId="Kommentaaritekst">
    <w:name w:val="annotation text"/>
    <w:basedOn w:val="Normaallaad"/>
    <w:link w:val="KommentaaritekstMrk"/>
    <w:uiPriority w:val="99"/>
    <w:unhideWhenUsed/>
    <w:rsid w:val="00405A3B"/>
    <w:rPr>
      <w:sz w:val="20"/>
      <w:szCs w:val="20"/>
    </w:rPr>
  </w:style>
  <w:style w:type="character" w:customStyle="1" w:styleId="KommentaaritekstMrk">
    <w:name w:val="Kommentaari tekst Märk"/>
    <w:basedOn w:val="Liguvaikefont"/>
    <w:link w:val="Kommentaaritekst"/>
    <w:uiPriority w:val="99"/>
    <w:rsid w:val="00405A3B"/>
    <w:rPr>
      <w:sz w:val="20"/>
      <w:szCs w:val="20"/>
    </w:rPr>
  </w:style>
  <w:style w:type="paragraph" w:styleId="Kommentaariteema">
    <w:name w:val="annotation subject"/>
    <w:basedOn w:val="Kommentaaritekst"/>
    <w:next w:val="Kommentaaritekst"/>
    <w:link w:val="KommentaariteemaMrk"/>
    <w:uiPriority w:val="99"/>
    <w:semiHidden/>
    <w:unhideWhenUsed/>
    <w:rsid w:val="00405A3B"/>
    <w:rPr>
      <w:b/>
      <w:bCs/>
    </w:rPr>
  </w:style>
  <w:style w:type="character" w:customStyle="1" w:styleId="KommentaariteemaMrk">
    <w:name w:val="Kommentaari teema Märk"/>
    <w:basedOn w:val="KommentaaritekstMrk"/>
    <w:link w:val="Kommentaariteema"/>
    <w:uiPriority w:val="99"/>
    <w:semiHidden/>
    <w:rsid w:val="00405A3B"/>
    <w:rPr>
      <w:b/>
      <w:bCs/>
      <w:sz w:val="20"/>
      <w:szCs w:val="20"/>
    </w:rPr>
  </w:style>
  <w:style w:type="paragraph" w:styleId="Redaktsioon">
    <w:name w:val="Revision"/>
    <w:hidden/>
    <w:uiPriority w:val="99"/>
    <w:semiHidden/>
    <w:rsid w:val="00DD06A1"/>
    <w:pPr>
      <w:spacing w:after="0"/>
      <w:ind w:left="0" w:firstLine="0"/>
      <w:jc w:val="left"/>
    </w:pPr>
  </w:style>
  <w:style w:type="paragraph" w:styleId="Pis">
    <w:name w:val="header"/>
    <w:basedOn w:val="Normaallaad"/>
    <w:link w:val="PisMrk"/>
    <w:uiPriority w:val="99"/>
    <w:unhideWhenUsed/>
    <w:rsid w:val="00BE67B1"/>
    <w:pPr>
      <w:tabs>
        <w:tab w:val="center" w:pos="4513"/>
        <w:tab w:val="right" w:pos="9026"/>
      </w:tabs>
      <w:spacing w:after="0"/>
    </w:pPr>
  </w:style>
  <w:style w:type="character" w:customStyle="1" w:styleId="PisMrk">
    <w:name w:val="Päis Märk"/>
    <w:basedOn w:val="Liguvaikefont"/>
    <w:link w:val="Pis"/>
    <w:uiPriority w:val="99"/>
    <w:rsid w:val="00BE67B1"/>
  </w:style>
  <w:style w:type="paragraph" w:styleId="Jalus">
    <w:name w:val="footer"/>
    <w:basedOn w:val="Normaallaad"/>
    <w:link w:val="JalusMrk"/>
    <w:uiPriority w:val="99"/>
    <w:unhideWhenUsed/>
    <w:rsid w:val="00BE67B1"/>
    <w:pPr>
      <w:tabs>
        <w:tab w:val="center" w:pos="4513"/>
        <w:tab w:val="right" w:pos="9026"/>
      </w:tabs>
      <w:spacing w:after="0"/>
    </w:pPr>
  </w:style>
  <w:style w:type="character" w:customStyle="1" w:styleId="JalusMrk">
    <w:name w:val="Jalus Märk"/>
    <w:basedOn w:val="Liguvaikefont"/>
    <w:link w:val="Jalus"/>
    <w:uiPriority w:val="99"/>
    <w:rsid w:val="00BE67B1"/>
  </w:style>
  <w:style w:type="paragraph" w:styleId="Allmrkusetekst">
    <w:name w:val="footnote text"/>
    <w:basedOn w:val="Normaallaad"/>
    <w:link w:val="AllmrkusetekstMrk"/>
    <w:uiPriority w:val="99"/>
    <w:semiHidden/>
    <w:unhideWhenUsed/>
    <w:rsid w:val="00E84958"/>
    <w:pPr>
      <w:spacing w:after="0"/>
    </w:pPr>
    <w:rPr>
      <w:sz w:val="20"/>
      <w:szCs w:val="20"/>
    </w:rPr>
  </w:style>
  <w:style w:type="character" w:customStyle="1" w:styleId="AllmrkusetekstMrk">
    <w:name w:val="Allmärkuse tekst Märk"/>
    <w:basedOn w:val="Liguvaikefont"/>
    <w:link w:val="Allmrkusetekst"/>
    <w:uiPriority w:val="99"/>
    <w:semiHidden/>
    <w:rsid w:val="00E84958"/>
    <w:rPr>
      <w:sz w:val="20"/>
      <w:szCs w:val="20"/>
    </w:rPr>
  </w:style>
  <w:style w:type="character" w:styleId="Allmrkuseviide">
    <w:name w:val="footnote reference"/>
    <w:basedOn w:val="Liguvaikefont"/>
    <w:uiPriority w:val="99"/>
    <w:semiHidden/>
    <w:unhideWhenUsed/>
    <w:rsid w:val="00E84958"/>
    <w:rPr>
      <w:vertAlign w:val="superscript"/>
    </w:rPr>
  </w:style>
  <w:style w:type="character" w:styleId="Hperlink">
    <w:name w:val="Hyperlink"/>
    <w:basedOn w:val="Liguvaikefont"/>
    <w:uiPriority w:val="99"/>
    <w:unhideWhenUsed/>
    <w:rsid w:val="00E84958"/>
    <w:rPr>
      <w:color w:val="467886" w:themeColor="hyperlink"/>
      <w:u w:val="single"/>
    </w:rPr>
  </w:style>
  <w:style w:type="character" w:styleId="Lahendamatamainimine">
    <w:name w:val="Unresolved Mention"/>
    <w:basedOn w:val="Liguvaikefont"/>
    <w:uiPriority w:val="99"/>
    <w:semiHidden/>
    <w:unhideWhenUsed/>
    <w:rsid w:val="00E84958"/>
    <w:rPr>
      <w:color w:val="605E5C"/>
      <w:shd w:val="clear" w:color="auto" w:fill="E1DFDD"/>
    </w:rPr>
  </w:style>
  <w:style w:type="character" w:styleId="Kohatitetekst">
    <w:name w:val="Placeholder Text"/>
    <w:basedOn w:val="Liguvaikefont"/>
    <w:uiPriority w:val="99"/>
    <w:semiHidden/>
    <w:rsid w:val="0013601D"/>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848914">
      <w:bodyDiv w:val="1"/>
      <w:marLeft w:val="0"/>
      <w:marRight w:val="0"/>
      <w:marTop w:val="0"/>
      <w:marBottom w:val="0"/>
      <w:divBdr>
        <w:top w:val="none" w:sz="0" w:space="0" w:color="auto"/>
        <w:left w:val="none" w:sz="0" w:space="0" w:color="auto"/>
        <w:bottom w:val="none" w:sz="0" w:space="0" w:color="auto"/>
        <w:right w:val="none" w:sz="0" w:space="0" w:color="auto"/>
      </w:divBdr>
      <w:divsChild>
        <w:div w:id="540017203">
          <w:marLeft w:val="0"/>
          <w:marRight w:val="0"/>
          <w:marTop w:val="72"/>
          <w:marBottom w:val="0"/>
          <w:divBdr>
            <w:top w:val="none" w:sz="0" w:space="0" w:color="auto"/>
            <w:left w:val="none" w:sz="0" w:space="0" w:color="auto"/>
            <w:bottom w:val="none" w:sz="0" w:space="0" w:color="auto"/>
            <w:right w:val="none" w:sz="0" w:space="0" w:color="auto"/>
          </w:divBdr>
        </w:div>
        <w:div w:id="580404921">
          <w:marLeft w:val="0"/>
          <w:marRight w:val="0"/>
          <w:marTop w:val="72"/>
          <w:marBottom w:val="0"/>
          <w:divBdr>
            <w:top w:val="none" w:sz="0" w:space="0" w:color="auto"/>
            <w:left w:val="none" w:sz="0" w:space="0" w:color="auto"/>
            <w:bottom w:val="none" w:sz="0" w:space="0" w:color="auto"/>
            <w:right w:val="none" w:sz="0" w:space="0" w:color="auto"/>
          </w:divBdr>
        </w:div>
        <w:div w:id="604308818">
          <w:marLeft w:val="0"/>
          <w:marRight w:val="0"/>
          <w:marTop w:val="72"/>
          <w:marBottom w:val="0"/>
          <w:divBdr>
            <w:top w:val="none" w:sz="0" w:space="0" w:color="auto"/>
            <w:left w:val="none" w:sz="0" w:space="0" w:color="auto"/>
            <w:bottom w:val="none" w:sz="0" w:space="0" w:color="auto"/>
            <w:right w:val="none" w:sz="0" w:space="0" w:color="auto"/>
          </w:divBdr>
        </w:div>
        <w:div w:id="940450867">
          <w:marLeft w:val="0"/>
          <w:marRight w:val="0"/>
          <w:marTop w:val="72"/>
          <w:marBottom w:val="0"/>
          <w:divBdr>
            <w:top w:val="none" w:sz="0" w:space="0" w:color="auto"/>
            <w:left w:val="none" w:sz="0" w:space="0" w:color="auto"/>
            <w:bottom w:val="none" w:sz="0" w:space="0" w:color="auto"/>
            <w:right w:val="none" w:sz="0" w:space="0" w:color="auto"/>
          </w:divBdr>
        </w:div>
        <w:div w:id="1322613373">
          <w:marLeft w:val="0"/>
          <w:marRight w:val="0"/>
          <w:marTop w:val="72"/>
          <w:marBottom w:val="0"/>
          <w:divBdr>
            <w:top w:val="none" w:sz="0" w:space="0" w:color="auto"/>
            <w:left w:val="none" w:sz="0" w:space="0" w:color="auto"/>
            <w:bottom w:val="none" w:sz="0" w:space="0" w:color="auto"/>
            <w:right w:val="none" w:sz="0" w:space="0" w:color="auto"/>
          </w:divBdr>
        </w:div>
        <w:div w:id="1368482245">
          <w:marLeft w:val="0"/>
          <w:marRight w:val="0"/>
          <w:marTop w:val="72"/>
          <w:marBottom w:val="0"/>
          <w:divBdr>
            <w:top w:val="none" w:sz="0" w:space="0" w:color="auto"/>
            <w:left w:val="none" w:sz="0" w:space="0" w:color="auto"/>
            <w:bottom w:val="none" w:sz="0" w:space="0" w:color="auto"/>
            <w:right w:val="none" w:sz="0" w:space="0" w:color="auto"/>
          </w:divBdr>
        </w:div>
        <w:div w:id="1551454846">
          <w:marLeft w:val="0"/>
          <w:marRight w:val="0"/>
          <w:marTop w:val="72"/>
          <w:marBottom w:val="0"/>
          <w:divBdr>
            <w:top w:val="none" w:sz="0" w:space="0" w:color="auto"/>
            <w:left w:val="none" w:sz="0" w:space="0" w:color="auto"/>
            <w:bottom w:val="none" w:sz="0" w:space="0" w:color="auto"/>
            <w:right w:val="none" w:sz="0" w:space="0" w:color="auto"/>
          </w:divBdr>
        </w:div>
        <w:div w:id="1637566957">
          <w:marLeft w:val="0"/>
          <w:marRight w:val="0"/>
          <w:marTop w:val="72"/>
          <w:marBottom w:val="0"/>
          <w:divBdr>
            <w:top w:val="none" w:sz="0" w:space="0" w:color="auto"/>
            <w:left w:val="none" w:sz="0" w:space="0" w:color="auto"/>
            <w:bottom w:val="none" w:sz="0" w:space="0" w:color="auto"/>
            <w:right w:val="none" w:sz="0" w:space="0" w:color="auto"/>
          </w:divBdr>
        </w:div>
      </w:divsChild>
    </w:div>
    <w:div w:id="237248160">
      <w:bodyDiv w:val="1"/>
      <w:marLeft w:val="0"/>
      <w:marRight w:val="0"/>
      <w:marTop w:val="0"/>
      <w:marBottom w:val="0"/>
      <w:divBdr>
        <w:top w:val="none" w:sz="0" w:space="0" w:color="auto"/>
        <w:left w:val="none" w:sz="0" w:space="0" w:color="auto"/>
        <w:bottom w:val="none" w:sz="0" w:space="0" w:color="auto"/>
        <w:right w:val="none" w:sz="0" w:space="0" w:color="auto"/>
      </w:divBdr>
    </w:div>
    <w:div w:id="600262743">
      <w:bodyDiv w:val="1"/>
      <w:marLeft w:val="0"/>
      <w:marRight w:val="0"/>
      <w:marTop w:val="0"/>
      <w:marBottom w:val="0"/>
      <w:divBdr>
        <w:top w:val="none" w:sz="0" w:space="0" w:color="auto"/>
        <w:left w:val="none" w:sz="0" w:space="0" w:color="auto"/>
        <w:bottom w:val="none" w:sz="0" w:space="0" w:color="auto"/>
        <w:right w:val="none" w:sz="0" w:space="0" w:color="auto"/>
      </w:divBdr>
    </w:div>
    <w:div w:id="839851277">
      <w:bodyDiv w:val="1"/>
      <w:marLeft w:val="0"/>
      <w:marRight w:val="0"/>
      <w:marTop w:val="0"/>
      <w:marBottom w:val="0"/>
      <w:divBdr>
        <w:top w:val="none" w:sz="0" w:space="0" w:color="auto"/>
        <w:left w:val="none" w:sz="0" w:space="0" w:color="auto"/>
        <w:bottom w:val="none" w:sz="0" w:space="0" w:color="auto"/>
        <w:right w:val="none" w:sz="0" w:space="0" w:color="auto"/>
      </w:divBdr>
      <w:divsChild>
        <w:div w:id="526715807">
          <w:marLeft w:val="0"/>
          <w:marRight w:val="0"/>
          <w:marTop w:val="72"/>
          <w:marBottom w:val="0"/>
          <w:divBdr>
            <w:top w:val="none" w:sz="0" w:space="0" w:color="auto"/>
            <w:left w:val="none" w:sz="0" w:space="0" w:color="auto"/>
            <w:bottom w:val="none" w:sz="0" w:space="0" w:color="auto"/>
            <w:right w:val="none" w:sz="0" w:space="0" w:color="auto"/>
          </w:divBdr>
        </w:div>
        <w:div w:id="1050615329">
          <w:marLeft w:val="0"/>
          <w:marRight w:val="0"/>
          <w:marTop w:val="72"/>
          <w:marBottom w:val="0"/>
          <w:divBdr>
            <w:top w:val="none" w:sz="0" w:space="0" w:color="auto"/>
            <w:left w:val="none" w:sz="0" w:space="0" w:color="auto"/>
            <w:bottom w:val="none" w:sz="0" w:space="0" w:color="auto"/>
            <w:right w:val="none" w:sz="0" w:space="0" w:color="auto"/>
          </w:divBdr>
        </w:div>
        <w:div w:id="1080564286">
          <w:marLeft w:val="0"/>
          <w:marRight w:val="0"/>
          <w:marTop w:val="72"/>
          <w:marBottom w:val="0"/>
          <w:divBdr>
            <w:top w:val="none" w:sz="0" w:space="0" w:color="auto"/>
            <w:left w:val="none" w:sz="0" w:space="0" w:color="auto"/>
            <w:bottom w:val="none" w:sz="0" w:space="0" w:color="auto"/>
            <w:right w:val="none" w:sz="0" w:space="0" w:color="auto"/>
          </w:divBdr>
        </w:div>
        <w:div w:id="1256551899">
          <w:marLeft w:val="0"/>
          <w:marRight w:val="0"/>
          <w:marTop w:val="72"/>
          <w:marBottom w:val="0"/>
          <w:divBdr>
            <w:top w:val="none" w:sz="0" w:space="0" w:color="auto"/>
            <w:left w:val="none" w:sz="0" w:space="0" w:color="auto"/>
            <w:bottom w:val="none" w:sz="0" w:space="0" w:color="auto"/>
            <w:right w:val="none" w:sz="0" w:space="0" w:color="auto"/>
          </w:divBdr>
        </w:div>
        <w:div w:id="1440173817">
          <w:marLeft w:val="0"/>
          <w:marRight w:val="0"/>
          <w:marTop w:val="72"/>
          <w:marBottom w:val="0"/>
          <w:divBdr>
            <w:top w:val="none" w:sz="0" w:space="0" w:color="auto"/>
            <w:left w:val="none" w:sz="0" w:space="0" w:color="auto"/>
            <w:bottom w:val="none" w:sz="0" w:space="0" w:color="auto"/>
            <w:right w:val="none" w:sz="0" w:space="0" w:color="auto"/>
          </w:divBdr>
        </w:div>
        <w:div w:id="1456605876">
          <w:marLeft w:val="0"/>
          <w:marRight w:val="0"/>
          <w:marTop w:val="72"/>
          <w:marBottom w:val="0"/>
          <w:divBdr>
            <w:top w:val="none" w:sz="0" w:space="0" w:color="auto"/>
            <w:left w:val="none" w:sz="0" w:space="0" w:color="auto"/>
            <w:bottom w:val="none" w:sz="0" w:space="0" w:color="auto"/>
            <w:right w:val="none" w:sz="0" w:space="0" w:color="auto"/>
          </w:divBdr>
        </w:div>
        <w:div w:id="1517844250">
          <w:marLeft w:val="0"/>
          <w:marRight w:val="0"/>
          <w:marTop w:val="72"/>
          <w:marBottom w:val="0"/>
          <w:divBdr>
            <w:top w:val="none" w:sz="0" w:space="0" w:color="auto"/>
            <w:left w:val="none" w:sz="0" w:space="0" w:color="auto"/>
            <w:bottom w:val="none" w:sz="0" w:space="0" w:color="auto"/>
            <w:right w:val="none" w:sz="0" w:space="0" w:color="auto"/>
          </w:divBdr>
        </w:div>
        <w:div w:id="2133207448">
          <w:marLeft w:val="0"/>
          <w:marRight w:val="0"/>
          <w:marTop w:val="72"/>
          <w:marBottom w:val="0"/>
          <w:divBdr>
            <w:top w:val="none" w:sz="0" w:space="0" w:color="auto"/>
            <w:left w:val="none" w:sz="0" w:space="0" w:color="auto"/>
            <w:bottom w:val="none" w:sz="0" w:space="0" w:color="auto"/>
            <w:right w:val="none" w:sz="0" w:space="0" w:color="auto"/>
          </w:divBdr>
        </w:div>
      </w:divsChild>
    </w:div>
    <w:div w:id="881094386">
      <w:bodyDiv w:val="1"/>
      <w:marLeft w:val="0"/>
      <w:marRight w:val="0"/>
      <w:marTop w:val="0"/>
      <w:marBottom w:val="0"/>
      <w:divBdr>
        <w:top w:val="none" w:sz="0" w:space="0" w:color="auto"/>
        <w:left w:val="none" w:sz="0" w:space="0" w:color="auto"/>
        <w:bottom w:val="none" w:sz="0" w:space="0" w:color="auto"/>
        <w:right w:val="none" w:sz="0" w:space="0" w:color="auto"/>
      </w:divBdr>
    </w:div>
    <w:div w:id="1367831127">
      <w:bodyDiv w:val="1"/>
      <w:marLeft w:val="0"/>
      <w:marRight w:val="0"/>
      <w:marTop w:val="0"/>
      <w:marBottom w:val="0"/>
      <w:divBdr>
        <w:top w:val="none" w:sz="0" w:space="0" w:color="auto"/>
        <w:left w:val="none" w:sz="0" w:space="0" w:color="auto"/>
        <w:bottom w:val="none" w:sz="0" w:space="0" w:color="auto"/>
        <w:right w:val="none" w:sz="0" w:space="0" w:color="auto"/>
      </w:divBdr>
    </w:div>
    <w:div w:id="146323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data.nordpoolgroup.com/auction/day-ahead/prices" TargetMode="External"/><Relationship Id="rId1" Type="http://schemas.openxmlformats.org/officeDocument/2006/relationships/hyperlink" Target="https://kliimaministeerium.ee/energeetika-maavarad/taastuvenergia/tuuleenergia"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c14b287-cdd4-47a2-b24c-5f1486ebae6e" xsi:nil="true"/>
    <lcf76f155ced4ddcb4097134ff3c332f xmlns="ab40b79a-3f16-4e8d-87d3-1696af3d1e54">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C816F74F75ECE64BBF558C21272E19A7" ma:contentTypeVersion="15" ma:contentTypeDescription="Loo uus dokument" ma:contentTypeScope="" ma:versionID="ddf8c6e370dc28b36fb7374aa41deb03">
  <xsd:schema xmlns:xsd="http://www.w3.org/2001/XMLSchema" xmlns:xs="http://www.w3.org/2001/XMLSchema" xmlns:p="http://schemas.microsoft.com/office/2006/metadata/properties" xmlns:ns2="ab40b79a-3f16-4e8d-87d3-1696af3d1e54" xmlns:ns3="bc14b287-cdd4-47a2-b24c-5f1486ebae6e" targetNamespace="http://schemas.microsoft.com/office/2006/metadata/properties" ma:root="true" ma:fieldsID="2ffe30a9ff1b0fca65def1d6aabdc961" ns2:_="" ns3:_="">
    <xsd:import namespace="ab40b79a-3f16-4e8d-87d3-1696af3d1e54"/>
    <xsd:import namespace="bc14b287-cdd4-47a2-b24c-5f1486ebae6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40b79a-3f16-4e8d-87d3-1696af3d1e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14b287-cdd4-47a2-b24c-5f1486ebae6e"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2081c657-100d-450f-a05b-fee33dc13a3f}" ma:internalName="TaxCatchAll" ma:showField="CatchAllData" ma:web="bc14b287-cdd4-47a2-b24c-5f1486ebae6e">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12102E-7A21-454D-9D51-49F821DFFF81}">
  <ds:schemaRefs>
    <ds:schemaRef ds:uri="http://schemas.openxmlformats.org/officeDocument/2006/bibliography"/>
  </ds:schemaRefs>
</ds:datastoreItem>
</file>

<file path=customXml/itemProps2.xml><?xml version="1.0" encoding="utf-8"?>
<ds:datastoreItem xmlns:ds="http://schemas.openxmlformats.org/officeDocument/2006/customXml" ds:itemID="{B587DA21-FCAD-4BAD-987D-BD73456E73A2}">
  <ds:schemaRefs>
    <ds:schemaRef ds:uri="http://schemas.microsoft.com/sharepoint/v3/contenttype/forms"/>
  </ds:schemaRefs>
</ds:datastoreItem>
</file>

<file path=customXml/itemProps3.xml><?xml version="1.0" encoding="utf-8"?>
<ds:datastoreItem xmlns:ds="http://schemas.openxmlformats.org/officeDocument/2006/customXml" ds:itemID="{CDF5D3FF-BD56-4C50-9C73-51DD65CDE94C}">
  <ds:schemaRefs>
    <ds:schemaRef ds:uri="http://schemas.microsoft.com/office/2006/metadata/properties"/>
    <ds:schemaRef ds:uri="http://schemas.microsoft.com/office/infopath/2007/PartnerControls"/>
    <ds:schemaRef ds:uri="bc14b287-cdd4-47a2-b24c-5f1486ebae6e"/>
    <ds:schemaRef ds:uri="ab40b79a-3f16-4e8d-87d3-1696af3d1e54"/>
  </ds:schemaRefs>
</ds:datastoreItem>
</file>

<file path=customXml/itemProps4.xml><?xml version="1.0" encoding="utf-8"?>
<ds:datastoreItem xmlns:ds="http://schemas.openxmlformats.org/officeDocument/2006/customXml" ds:itemID="{69C33482-CB0A-4973-A67E-CFB1BA2558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40b79a-3f16-4e8d-87d3-1696af3d1e54"/>
    <ds:schemaRef ds:uri="bc14b287-cdd4-47a2-b24c-5f1486ebae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13</Pages>
  <Words>5811</Words>
  <Characters>33710</Characters>
  <Application>Microsoft Office Word</Application>
  <DocSecurity>0</DocSecurity>
  <Lines>280</Lines>
  <Paragraphs>78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KeMIT</Company>
  <LinksUpToDate>false</LinksUpToDate>
  <CharactersWithSpaces>39443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Tiina Vooro</dc:creator>
  <cp:keywords/>
  <dc:description/>
  <cp:lastModifiedBy>Maarja-Viorika Vasko</cp:lastModifiedBy>
  <cp:revision>7</cp:revision>
  <cp:lastPrinted>2024-11-13T07:18:00Z</cp:lastPrinted>
  <dcterms:created xsi:type="dcterms:W3CDTF">2024-11-25T13:49:00Z</dcterms:created>
  <dcterms:modified xsi:type="dcterms:W3CDTF">2024-11-25T15:36:00Z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0x010100C816F74F75ECE64BBF558C21272E19A7</vt:lpwstr>
  </property>
  <property fmtid="{D5CDD505-2E9C-101B-9397-08002B2CF9AE}" pid="3" name="MediaServiceImageTags">
    <vt:lpwstr/>
  </property>
</Properties>
</file>